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DC0F8" w14:textId="71D06FEA" w:rsidR="005F645C" w:rsidRPr="00CD31A2" w:rsidRDefault="00CE4DE9" w:rsidP="00910439">
      <w:pPr>
        <w:pStyle w:val="NRCINSPECTIONMANUAL"/>
        <w:rPr>
          <w:sz w:val="36"/>
          <w:szCs w:val="36"/>
        </w:rPr>
      </w:pPr>
      <w:r w:rsidRPr="00CD31A2">
        <w:rPr>
          <w:sz w:val="36"/>
          <w:szCs w:val="36"/>
        </w:rPr>
        <w:tab/>
      </w:r>
      <w:r w:rsidR="005F645C" w:rsidRPr="00910439">
        <w:rPr>
          <w:b/>
          <w:bCs/>
          <w:sz w:val="38"/>
          <w:szCs w:val="38"/>
        </w:rPr>
        <w:t>NRC INSPECTION MANUAL</w:t>
      </w:r>
      <w:r w:rsidRPr="00CD31A2">
        <w:rPr>
          <w:sz w:val="36"/>
          <w:szCs w:val="36"/>
        </w:rPr>
        <w:tab/>
      </w:r>
      <w:r w:rsidR="00F80CD9" w:rsidRPr="00AD687D">
        <w:rPr>
          <w:szCs w:val="20"/>
        </w:rPr>
        <w:t>NSIR/DSO</w:t>
      </w:r>
    </w:p>
    <w:p w14:paraId="2EE15644" w14:textId="6B0A8868" w:rsidR="005F645C" w:rsidRPr="004C2357" w:rsidRDefault="00DB7A66" w:rsidP="00CD428C">
      <w:pPr>
        <w:pStyle w:val="IMCIP"/>
      </w:pPr>
      <w:r w:rsidRPr="004C2357">
        <w:t xml:space="preserve">INSPECTION </w:t>
      </w:r>
      <w:r w:rsidR="003C7A91" w:rsidRPr="004C2357">
        <w:t>MANUAL CHAPTER 2201</w:t>
      </w:r>
      <w:r w:rsidR="005F645C" w:rsidRPr="004C2357">
        <w:t xml:space="preserve"> APPENDIX A</w:t>
      </w:r>
    </w:p>
    <w:p w14:paraId="2F649C57" w14:textId="269A526D" w:rsidR="005F645C" w:rsidRPr="00CD31A2" w:rsidRDefault="005F645C" w:rsidP="00CD428C">
      <w:pPr>
        <w:pStyle w:val="Title"/>
      </w:pPr>
      <w:r w:rsidRPr="48914696">
        <w:t>SECURITY BASELINE INSPECTION PROGRAM</w:t>
      </w:r>
    </w:p>
    <w:p w14:paraId="342EE417" w14:textId="717D3F3C" w:rsidR="005F645C" w:rsidRPr="004C2357" w:rsidRDefault="009C644F" w:rsidP="00CD428C">
      <w:pPr>
        <w:pStyle w:val="EffectiveDate"/>
        <w:rPr>
          <w:color w:val="000000"/>
        </w:rPr>
      </w:pPr>
      <w:r w:rsidRPr="48914696">
        <w:t xml:space="preserve">Effective Date: </w:t>
      </w:r>
      <w:r w:rsidR="003B4321">
        <w:t>January 1, 2025</w:t>
      </w:r>
    </w:p>
    <w:p w14:paraId="05F116AF" w14:textId="6D96923E" w:rsidR="005F645C" w:rsidRPr="004C2357" w:rsidRDefault="00C40649" w:rsidP="00CD428C">
      <w:pPr>
        <w:pStyle w:val="Heading1"/>
      </w:pPr>
      <w:r w:rsidRPr="004C2357">
        <w:t>2201</w:t>
      </w:r>
      <w:r w:rsidR="004C234C">
        <w:t>A</w:t>
      </w:r>
      <w:r w:rsidRPr="004C2357">
        <w:t>-01</w:t>
      </w:r>
      <w:r w:rsidR="007800F0">
        <w:tab/>
      </w:r>
      <w:r w:rsidRPr="004C2357">
        <w:t>PURPOSE</w:t>
      </w:r>
    </w:p>
    <w:p w14:paraId="1A7C4A2E" w14:textId="1682F8DC" w:rsidR="00A71293" w:rsidRPr="004C2357" w:rsidRDefault="005F645C" w:rsidP="00305764">
      <w:pPr>
        <w:pStyle w:val="BodyText"/>
      </w:pPr>
      <w:r w:rsidRPr="004C2357">
        <w:t xml:space="preserve">This baseline inspection program is part of the </w:t>
      </w:r>
      <w:r w:rsidR="00091058" w:rsidRPr="004C2357">
        <w:t xml:space="preserve">U.S. </w:t>
      </w:r>
      <w:r w:rsidRPr="004C2357">
        <w:t>N</w:t>
      </w:r>
      <w:r w:rsidR="00091058" w:rsidRPr="004C2357">
        <w:t xml:space="preserve">uclear </w:t>
      </w:r>
      <w:r w:rsidRPr="004C2357">
        <w:t>R</w:t>
      </w:r>
      <w:r w:rsidR="00091058" w:rsidRPr="004C2357">
        <w:t xml:space="preserve">egulatory </w:t>
      </w:r>
      <w:r w:rsidRPr="004C2357">
        <w:t>C</w:t>
      </w:r>
      <w:r w:rsidR="00091058" w:rsidRPr="004C2357">
        <w:t>ommission</w:t>
      </w:r>
      <w:r w:rsidRPr="004C2357">
        <w:t xml:space="preserve">’s </w:t>
      </w:r>
      <w:r w:rsidR="00091058" w:rsidRPr="004C2357">
        <w:t xml:space="preserve">(NRC) </w:t>
      </w:r>
      <w:r w:rsidRPr="004C2357">
        <w:t xml:space="preserve">security inspection program to assess the security performance of operating </w:t>
      </w:r>
      <w:r w:rsidR="00455585" w:rsidRPr="004C2357">
        <w:t xml:space="preserve">nuclear </w:t>
      </w:r>
      <w:r w:rsidRPr="004C2357">
        <w:t xml:space="preserve">power reactor licensees subject to the requirements of Title 10 of the </w:t>
      </w:r>
      <w:r w:rsidRPr="004C2357">
        <w:rPr>
          <w:i/>
        </w:rPr>
        <w:t>Code of Federal Regulations</w:t>
      </w:r>
      <w:r w:rsidRPr="004C2357">
        <w:t xml:space="preserve"> </w:t>
      </w:r>
      <w:r w:rsidR="00A71293" w:rsidRPr="004C2357">
        <w:t>(10</w:t>
      </w:r>
      <w:r w:rsidR="00CF3A78" w:rsidRPr="004C2357">
        <w:t> </w:t>
      </w:r>
      <w:r w:rsidR="00A71293" w:rsidRPr="004C2357">
        <w:t>CFR)</w:t>
      </w:r>
      <w:r w:rsidR="00091058" w:rsidRPr="004C2357">
        <w:t xml:space="preserve"> </w:t>
      </w:r>
      <w:r w:rsidRPr="004C2357">
        <w:t>Part 73, 10 CFR Part 26, and NRC imposed requirements, such as orders.</w:t>
      </w:r>
    </w:p>
    <w:p w14:paraId="2D367984" w14:textId="44755374" w:rsidR="00A71293" w:rsidRPr="004C2357" w:rsidRDefault="00A71293" w:rsidP="001C1735">
      <w:pPr>
        <w:pStyle w:val="Heading1"/>
        <w:rPr>
          <w:color w:val="000000"/>
        </w:rPr>
      </w:pPr>
      <w:r w:rsidRPr="004C2357">
        <w:rPr>
          <w:color w:val="000000"/>
        </w:rPr>
        <w:t>2201</w:t>
      </w:r>
      <w:r w:rsidR="004C234C">
        <w:rPr>
          <w:color w:val="000000"/>
        </w:rPr>
        <w:t>A</w:t>
      </w:r>
      <w:r w:rsidRPr="004C2357">
        <w:rPr>
          <w:color w:val="000000"/>
        </w:rPr>
        <w:t>-02</w:t>
      </w:r>
      <w:r w:rsidR="007800F0">
        <w:rPr>
          <w:color w:val="000000"/>
        </w:rPr>
        <w:tab/>
      </w:r>
      <w:r w:rsidRPr="004C2357">
        <w:rPr>
          <w:color w:val="000000"/>
        </w:rPr>
        <w:t>OBJECTIVES</w:t>
      </w:r>
    </w:p>
    <w:p w14:paraId="4726338C" w14:textId="42FBA94C" w:rsidR="005F645C" w:rsidRPr="004C2357" w:rsidRDefault="005F645C" w:rsidP="00305764">
      <w:pPr>
        <w:pStyle w:val="BodyText"/>
        <w:rPr>
          <w:color w:val="000000"/>
        </w:rPr>
      </w:pPr>
      <w:r w:rsidRPr="004C2357">
        <w:rPr>
          <w:color w:val="000000"/>
        </w:rPr>
        <w:t>The objectives of the security baseline inspection program are:</w:t>
      </w:r>
    </w:p>
    <w:p w14:paraId="40A1358B" w14:textId="2D60BDDD" w:rsidR="005F645C" w:rsidRPr="003B4321" w:rsidRDefault="005F645C" w:rsidP="00D77D6B">
      <w:pPr>
        <w:pStyle w:val="BodyText"/>
        <w:numPr>
          <w:ilvl w:val="0"/>
          <w:numId w:val="11"/>
        </w:numPr>
      </w:pPr>
      <w:r w:rsidRPr="004C2357">
        <w:t xml:space="preserve">To gather sufficient, factual inspection information to determine whether a licensee is meeting the objective of the security cornerstone, which is to provide assurance that the licensee’s security </w:t>
      </w:r>
      <w:r w:rsidR="00E2537C" w:rsidRPr="004C2357">
        <w:t xml:space="preserve">programs </w:t>
      </w:r>
      <w:r w:rsidRPr="004C2357">
        <w:t xml:space="preserve">and </w:t>
      </w:r>
      <w:r w:rsidR="00E2537C" w:rsidRPr="004C2357">
        <w:t>protective strategy</w:t>
      </w:r>
      <w:r w:rsidRPr="004C2357">
        <w:t xml:space="preserve"> can protect against the design basis threat of radiological sabotage</w:t>
      </w:r>
      <w:r w:rsidR="00E2537C" w:rsidRPr="004C2357">
        <w:t xml:space="preserve"> </w:t>
      </w:r>
      <w:r w:rsidR="00E34FDE" w:rsidRPr="004C2357">
        <w:t>consistent with the general performance objective of 10</w:t>
      </w:r>
      <w:r w:rsidR="00FE39E7">
        <w:t> </w:t>
      </w:r>
      <w:r w:rsidR="00E34FDE" w:rsidRPr="004C2357">
        <w:t xml:space="preserve">CFR 73.55(b); </w:t>
      </w:r>
      <w:r w:rsidR="00E2537C" w:rsidRPr="004C2357">
        <w:t>and that the licensee</w:t>
      </w:r>
      <w:r w:rsidR="00091058" w:rsidRPr="004C2357">
        <w:t>’</w:t>
      </w:r>
      <w:r w:rsidR="00E2537C" w:rsidRPr="004C2357">
        <w:t xml:space="preserve">s material control and accounting </w:t>
      </w:r>
      <w:r w:rsidR="00A71293" w:rsidRPr="004C2357">
        <w:t xml:space="preserve">(MC&amp;A) </w:t>
      </w:r>
      <w:r w:rsidR="00E2537C" w:rsidRPr="004C2357">
        <w:t>program includes processes for the control and accountability o</w:t>
      </w:r>
      <w:r w:rsidR="0039260A" w:rsidRPr="004C2357">
        <w:t xml:space="preserve">f special nuclear material </w:t>
      </w:r>
      <w:r w:rsidR="00E2537C" w:rsidRPr="004C2357">
        <w:t>to include the identification and notification of theft or loss consistent with</w:t>
      </w:r>
      <w:r w:rsidR="003B4321">
        <w:t xml:space="preserve"> </w:t>
      </w:r>
      <w:r w:rsidR="00A71293" w:rsidRPr="003B4321">
        <w:t>1</w:t>
      </w:r>
      <w:r w:rsidR="00E2537C" w:rsidRPr="003B4321">
        <w:t>0 CFR</w:t>
      </w:r>
      <w:r w:rsidR="0039260A" w:rsidRPr="003B4321">
        <w:t xml:space="preserve"> </w:t>
      </w:r>
      <w:r w:rsidR="00E2537C" w:rsidRPr="003B4321">
        <w:t>Part</w:t>
      </w:r>
      <w:r w:rsidR="00F94D3B">
        <w:t> </w:t>
      </w:r>
      <w:r w:rsidR="00E2537C" w:rsidRPr="003B4321">
        <w:t>74.</w:t>
      </w:r>
    </w:p>
    <w:p w14:paraId="43D2086E" w14:textId="10F73E1E" w:rsidR="005F645C" w:rsidRPr="003B4321" w:rsidRDefault="001A0CED" w:rsidP="00D77D6B">
      <w:pPr>
        <w:pStyle w:val="BodyText"/>
        <w:numPr>
          <w:ilvl w:val="0"/>
          <w:numId w:val="11"/>
        </w:numPr>
        <w:rPr>
          <w:color w:val="000000"/>
        </w:rPr>
      </w:pPr>
      <w:r w:rsidRPr="0DC10C85">
        <w:rPr>
          <w:color w:val="000000" w:themeColor="text1"/>
        </w:rPr>
        <w:t xml:space="preserve">To </w:t>
      </w:r>
      <w:r w:rsidR="005F645C" w:rsidRPr="0DC10C85">
        <w:rPr>
          <w:color w:val="000000" w:themeColor="text1"/>
        </w:rPr>
        <w:t xml:space="preserve">determine the </w:t>
      </w:r>
      <w:r w:rsidR="00345791" w:rsidRPr="0DC10C85">
        <w:rPr>
          <w:color w:val="000000" w:themeColor="text1"/>
        </w:rPr>
        <w:t>licensee’s</w:t>
      </w:r>
      <w:r w:rsidR="005F645C" w:rsidRPr="0DC10C85">
        <w:rPr>
          <w:color w:val="000000" w:themeColor="text1"/>
        </w:rPr>
        <w:t xml:space="preserve"> ability to identify, assess the significance of, and effectively correct security issues commensurate with the significance of the issue.</w:t>
      </w:r>
    </w:p>
    <w:p w14:paraId="19A8D779" w14:textId="1E40196C" w:rsidR="005F645C" w:rsidRPr="003B4321" w:rsidRDefault="005F645C" w:rsidP="00D77D6B">
      <w:pPr>
        <w:pStyle w:val="BodyText"/>
        <w:numPr>
          <w:ilvl w:val="0"/>
          <w:numId w:val="11"/>
        </w:numPr>
        <w:rPr>
          <w:color w:val="000000"/>
        </w:rPr>
      </w:pPr>
      <w:r w:rsidRPr="0DC10C85">
        <w:rPr>
          <w:color w:val="000000" w:themeColor="text1"/>
        </w:rPr>
        <w:t>To verify the accuracy and completeness of performance indicator (PI) data used in conjunction with inspection findings to assess the security performance of power reactor licensees.</w:t>
      </w:r>
    </w:p>
    <w:p w14:paraId="3E3AA3FF" w14:textId="76D6716B" w:rsidR="005F645C" w:rsidRPr="003B4321" w:rsidRDefault="005F645C" w:rsidP="00D77D6B">
      <w:pPr>
        <w:pStyle w:val="BodyText"/>
        <w:numPr>
          <w:ilvl w:val="0"/>
          <w:numId w:val="11"/>
        </w:numPr>
        <w:rPr>
          <w:color w:val="000000"/>
        </w:rPr>
      </w:pPr>
      <w:r w:rsidRPr="0DC10C85">
        <w:rPr>
          <w:color w:val="000000" w:themeColor="text1"/>
        </w:rPr>
        <w:t>To provide a mechanism for the NRC to remain cognizant of security status and conditions.</w:t>
      </w:r>
    </w:p>
    <w:p w14:paraId="0AF4FF82" w14:textId="77777777" w:rsidR="00CE4DE9" w:rsidRDefault="005F645C" w:rsidP="00D77D6B">
      <w:pPr>
        <w:pStyle w:val="BodyText"/>
        <w:numPr>
          <w:ilvl w:val="0"/>
          <w:numId w:val="11"/>
        </w:numPr>
        <w:rPr>
          <w:color w:val="000000" w:themeColor="text1"/>
        </w:rPr>
      </w:pPr>
      <w:r w:rsidRPr="0DC10C85">
        <w:rPr>
          <w:color w:val="000000" w:themeColor="text1"/>
        </w:rPr>
        <w:t>To identify those significant issues that may have generic applicability or cross-cutting applicability to the safe and secure operation of licensee facilities subject to the requirements of 10 CFR Part 73.</w:t>
      </w:r>
    </w:p>
    <w:p w14:paraId="557497E4" w14:textId="640F5797" w:rsidR="00E03B41" w:rsidRDefault="00D618C3" w:rsidP="00CD428C">
      <w:pPr>
        <w:pStyle w:val="Heading1"/>
        <w:rPr>
          <w:color w:val="000000"/>
        </w:rPr>
      </w:pPr>
      <w:r w:rsidRPr="004C2357">
        <w:rPr>
          <w:color w:val="000000"/>
        </w:rPr>
        <w:t>2201</w:t>
      </w:r>
      <w:r w:rsidR="004C234C">
        <w:rPr>
          <w:color w:val="000000"/>
        </w:rPr>
        <w:t>A</w:t>
      </w:r>
      <w:r w:rsidRPr="004C2357">
        <w:rPr>
          <w:color w:val="000000"/>
        </w:rPr>
        <w:t>-0</w:t>
      </w:r>
      <w:r w:rsidR="00A71293" w:rsidRPr="004C2357">
        <w:rPr>
          <w:color w:val="000000"/>
        </w:rPr>
        <w:t>3</w:t>
      </w:r>
      <w:r w:rsidR="00204BD1" w:rsidRPr="004C2357">
        <w:rPr>
          <w:color w:val="000000"/>
        </w:rPr>
        <w:tab/>
      </w:r>
      <w:r w:rsidR="005F645C" w:rsidRPr="004C2357">
        <w:rPr>
          <w:color w:val="000000"/>
        </w:rPr>
        <w:t>APPLICABILITY</w:t>
      </w:r>
    </w:p>
    <w:p w14:paraId="5F5E22B1" w14:textId="526E9003" w:rsidR="005F645C" w:rsidRPr="004C2357" w:rsidRDefault="005F645C" w:rsidP="00305764">
      <w:pPr>
        <w:pStyle w:val="BodyText"/>
        <w:rPr>
          <w:color w:val="000000"/>
        </w:rPr>
      </w:pPr>
      <w:r w:rsidRPr="004C2357">
        <w:t xml:space="preserve">This inspection manual chapter (IMC) appendix is applicable to all operating commercial power reactor licensees </w:t>
      </w:r>
      <w:r w:rsidR="00E2537C" w:rsidRPr="004C2357">
        <w:t xml:space="preserve">that possess a license under 10 CFR Part 50 or 10 CFR Part 52. </w:t>
      </w:r>
      <w:r w:rsidRPr="004C2357">
        <w:t>The program requirements identified within this document apply to all NRC offices and personnel who are tasked with the inspection and oversight</w:t>
      </w:r>
      <w:r w:rsidR="00E2537C" w:rsidRPr="004C2357">
        <w:t xml:space="preserve"> of security performance</w:t>
      </w:r>
      <w:r w:rsidR="00DE433E" w:rsidRPr="004C2357">
        <w:t xml:space="preserve"> </w:t>
      </w:r>
      <w:r w:rsidR="00F6043E" w:rsidRPr="004C2357">
        <w:t>through the NRC’</w:t>
      </w:r>
      <w:r w:rsidR="00DE433E" w:rsidRPr="004C2357">
        <w:t>s Reactor Oversight Process (ROP) at</w:t>
      </w:r>
      <w:r w:rsidRPr="004C2357">
        <w:t xml:space="preserve"> nuclear power reactors licensed by the NRC.</w:t>
      </w:r>
    </w:p>
    <w:p w14:paraId="3965BC8A" w14:textId="3BA01C83" w:rsidR="005F645C" w:rsidRPr="004C2357" w:rsidRDefault="00D618C3" w:rsidP="00544CA6">
      <w:pPr>
        <w:pStyle w:val="Heading1"/>
        <w:rPr>
          <w:color w:val="000000"/>
        </w:rPr>
      </w:pPr>
      <w:r w:rsidRPr="004C2357">
        <w:rPr>
          <w:color w:val="000000"/>
        </w:rPr>
        <w:lastRenderedPageBreak/>
        <w:t>2201</w:t>
      </w:r>
      <w:r w:rsidR="004C234C">
        <w:rPr>
          <w:color w:val="000000"/>
        </w:rPr>
        <w:t>A</w:t>
      </w:r>
      <w:r w:rsidRPr="004C2357">
        <w:rPr>
          <w:color w:val="000000"/>
        </w:rPr>
        <w:t>-0</w:t>
      </w:r>
      <w:r w:rsidR="00A71293" w:rsidRPr="004C2357">
        <w:rPr>
          <w:color w:val="000000"/>
        </w:rPr>
        <w:t>4</w:t>
      </w:r>
      <w:r w:rsidR="007800F0">
        <w:rPr>
          <w:color w:val="000000"/>
        </w:rPr>
        <w:tab/>
      </w:r>
      <w:r w:rsidR="005F645C" w:rsidRPr="004C2357">
        <w:rPr>
          <w:color w:val="000000"/>
        </w:rPr>
        <w:t>SCOPE</w:t>
      </w:r>
    </w:p>
    <w:p w14:paraId="74E0ADE5" w14:textId="393D20AA" w:rsidR="005F645C" w:rsidRPr="004C2357" w:rsidRDefault="005F645C" w:rsidP="00305764">
      <w:pPr>
        <w:pStyle w:val="BodyText"/>
        <w:rPr>
          <w:color w:val="000000"/>
        </w:rPr>
      </w:pPr>
      <w:r w:rsidRPr="004C2357">
        <w:t xml:space="preserve">Security baseline inspections provide a sufficient examination of licensee activities </w:t>
      </w:r>
      <w:proofErr w:type="gramStart"/>
      <w:r w:rsidRPr="004C2357">
        <w:t>in order to</w:t>
      </w:r>
      <w:proofErr w:type="gramEnd"/>
      <w:r w:rsidRPr="004C2357">
        <w:t xml:space="preserve"> monitor licensee performance and to meet the objectives identified above and to assure that licensees</w:t>
      </w:r>
      <w:r w:rsidR="00F6043E" w:rsidRPr="004C2357">
        <w:t>’</w:t>
      </w:r>
      <w:r w:rsidRPr="004C2357">
        <w:t xml:space="preserve"> security programs are meeting the objectives of the security cornerstone of the ROP.</w:t>
      </w:r>
    </w:p>
    <w:p w14:paraId="6A7C1569" w14:textId="0872B392" w:rsidR="005F645C" w:rsidRPr="004C2357" w:rsidRDefault="00D618C3" w:rsidP="00544CA6">
      <w:pPr>
        <w:pStyle w:val="Heading1"/>
        <w:rPr>
          <w:color w:val="000000"/>
        </w:rPr>
      </w:pPr>
      <w:r w:rsidRPr="004C2357">
        <w:rPr>
          <w:color w:val="000000"/>
        </w:rPr>
        <w:t>2201</w:t>
      </w:r>
      <w:r w:rsidR="004C234C">
        <w:rPr>
          <w:color w:val="000000"/>
        </w:rPr>
        <w:t>A</w:t>
      </w:r>
      <w:r w:rsidRPr="004C2357">
        <w:rPr>
          <w:color w:val="000000"/>
        </w:rPr>
        <w:t>-0</w:t>
      </w:r>
      <w:r w:rsidR="00A71293" w:rsidRPr="004C2357">
        <w:rPr>
          <w:color w:val="000000"/>
        </w:rPr>
        <w:t>5</w:t>
      </w:r>
      <w:r w:rsidR="007800F0">
        <w:rPr>
          <w:color w:val="000000"/>
        </w:rPr>
        <w:tab/>
      </w:r>
      <w:r w:rsidR="00C40649" w:rsidRPr="004C2357">
        <w:rPr>
          <w:color w:val="000000"/>
        </w:rPr>
        <w:t>R</w:t>
      </w:r>
      <w:r w:rsidR="005F645C" w:rsidRPr="004C2357">
        <w:rPr>
          <w:color w:val="000000"/>
        </w:rPr>
        <w:t>ESOURCES</w:t>
      </w:r>
    </w:p>
    <w:p w14:paraId="19F875AA" w14:textId="0B95E128" w:rsidR="005F645C" w:rsidRPr="004C2357" w:rsidRDefault="005F645C" w:rsidP="00305764">
      <w:pPr>
        <w:pStyle w:val="BodyText"/>
      </w:pPr>
      <w:r w:rsidRPr="004C2357">
        <w:rPr>
          <w:color w:val="000000"/>
        </w:rPr>
        <w:t xml:space="preserve">The baseline inspection procedures </w:t>
      </w:r>
      <w:r w:rsidR="00980482" w:rsidRPr="004C2357">
        <w:rPr>
          <w:color w:val="000000"/>
        </w:rPr>
        <w:t xml:space="preserve">(IPs) </w:t>
      </w:r>
      <w:r w:rsidRPr="004C2357">
        <w:rPr>
          <w:color w:val="000000"/>
        </w:rPr>
        <w:t>and their attachments define the effort and requirements necessary to obtain an adequate asse</w:t>
      </w:r>
      <w:r w:rsidR="00D618C3" w:rsidRPr="004C2357">
        <w:rPr>
          <w:color w:val="000000"/>
        </w:rPr>
        <w:t xml:space="preserve">ssment of an inspectable area. </w:t>
      </w:r>
      <w:r w:rsidRPr="004C2357">
        <w:rPr>
          <w:color w:val="000000"/>
        </w:rPr>
        <w:t xml:space="preserve">For resource planning purposes, each baseline </w:t>
      </w:r>
      <w:r w:rsidR="006E677B" w:rsidRPr="004C2357">
        <w:rPr>
          <w:color w:val="000000"/>
        </w:rPr>
        <w:t>IP</w:t>
      </w:r>
      <w:r w:rsidRPr="004C2357">
        <w:rPr>
          <w:color w:val="000000"/>
        </w:rPr>
        <w:t xml:space="preserve"> attachment includes an estimate of the average inspection hours necess</w:t>
      </w:r>
      <w:r w:rsidR="00D618C3" w:rsidRPr="004C2357">
        <w:rPr>
          <w:color w:val="000000"/>
        </w:rPr>
        <w:t xml:space="preserve">ary to complete the procedure. </w:t>
      </w:r>
      <w:r w:rsidRPr="004C2357">
        <w:rPr>
          <w:color w:val="000000"/>
        </w:rPr>
        <w:t xml:space="preserve">These estimates are not goals, standards, or limitations; rather, they are included to assist in planning resource allocations, and will be revised periodically, based on </w:t>
      </w:r>
      <w:r w:rsidR="00E2537C" w:rsidRPr="004C2357">
        <w:rPr>
          <w:color w:val="000000"/>
        </w:rPr>
        <w:t>insights gained through the implementation of inspection activity</w:t>
      </w:r>
      <w:r w:rsidRPr="004C2357">
        <w:rPr>
          <w:color w:val="000000"/>
        </w:rPr>
        <w:t xml:space="preserve">. It is expected that the actual hours required to complete an individual </w:t>
      </w:r>
      <w:r w:rsidR="00980482" w:rsidRPr="004C2357">
        <w:rPr>
          <w:color w:val="000000"/>
        </w:rPr>
        <w:t xml:space="preserve">IP </w:t>
      </w:r>
      <w:r w:rsidRPr="004C2357">
        <w:rPr>
          <w:color w:val="000000"/>
        </w:rPr>
        <w:t>at a particular plant will vary from the estimate. See IMC 2515</w:t>
      </w:r>
      <w:r w:rsidR="00F35B31" w:rsidRPr="004C2357">
        <w:rPr>
          <w:color w:val="000000"/>
        </w:rPr>
        <w:t>,</w:t>
      </w:r>
      <w:r w:rsidR="00A90457" w:rsidRPr="004C2357">
        <w:rPr>
          <w:color w:val="000000"/>
        </w:rPr>
        <w:t xml:space="preserve"> “Light-Water Reactor Inspection Program</w:t>
      </w:r>
      <w:r w:rsidR="0022784C">
        <w:rPr>
          <w:color w:val="000000"/>
        </w:rPr>
        <w:t xml:space="preserve"> – </w:t>
      </w:r>
      <w:r w:rsidR="00A90457" w:rsidRPr="004C2357">
        <w:rPr>
          <w:color w:val="000000"/>
        </w:rPr>
        <w:t>Operations Phase</w:t>
      </w:r>
      <w:r w:rsidR="00F35B31" w:rsidRPr="004C2357">
        <w:rPr>
          <w:color w:val="000000"/>
        </w:rPr>
        <w:t>,</w:t>
      </w:r>
      <w:r w:rsidR="00A90457" w:rsidRPr="004C2357">
        <w:rPr>
          <w:color w:val="000000"/>
        </w:rPr>
        <w:t>”</w:t>
      </w:r>
      <w:r w:rsidRPr="004C2357">
        <w:rPr>
          <w:color w:val="000000"/>
        </w:rPr>
        <w:t xml:space="preserve"> and IMC</w:t>
      </w:r>
      <w:r w:rsidR="00E2537C" w:rsidRPr="004C2357">
        <w:rPr>
          <w:color w:val="000000"/>
        </w:rPr>
        <w:t xml:space="preserve"> </w:t>
      </w:r>
      <w:r w:rsidRPr="004C2357">
        <w:rPr>
          <w:color w:val="000000"/>
        </w:rPr>
        <w:t>2201</w:t>
      </w:r>
      <w:r w:rsidR="00F35B31" w:rsidRPr="004C2357">
        <w:rPr>
          <w:color w:val="000000"/>
        </w:rPr>
        <w:t>,</w:t>
      </w:r>
      <w:r w:rsidR="00F35C41" w:rsidRPr="004C2357">
        <w:rPr>
          <w:color w:val="000000"/>
        </w:rPr>
        <w:t xml:space="preserve"> “Security Inspection Program </w:t>
      </w:r>
      <w:r w:rsidR="00CE7B2F" w:rsidRPr="004C2357">
        <w:rPr>
          <w:color w:val="000000"/>
        </w:rPr>
        <w:t>f</w:t>
      </w:r>
      <w:r w:rsidR="00F35C41" w:rsidRPr="004C2357">
        <w:rPr>
          <w:color w:val="000000"/>
        </w:rPr>
        <w:t>or Commercial Nuclear Power Reactors</w:t>
      </w:r>
      <w:r w:rsidR="00F35B31" w:rsidRPr="004C2357">
        <w:rPr>
          <w:color w:val="000000"/>
        </w:rPr>
        <w:t>,</w:t>
      </w:r>
      <w:r w:rsidR="00F35C41" w:rsidRPr="004C2357">
        <w:rPr>
          <w:color w:val="000000"/>
        </w:rPr>
        <w:t>”</w:t>
      </w:r>
      <w:r w:rsidRPr="004C2357">
        <w:rPr>
          <w:color w:val="000000"/>
        </w:rPr>
        <w:t xml:space="preserve"> </w:t>
      </w:r>
      <w:r w:rsidRPr="004C2357">
        <w:t>Section 08.</w:t>
      </w:r>
      <w:r w:rsidR="00F35C41" w:rsidRPr="004C2357">
        <w:t xml:space="preserve">02 </w:t>
      </w:r>
      <w:r w:rsidRPr="004C2357">
        <w:t>for additional discussion.</w:t>
      </w:r>
    </w:p>
    <w:p w14:paraId="209253C5" w14:textId="152A34A2" w:rsidR="005F645C" w:rsidRPr="004C2357" w:rsidRDefault="005F645C" w:rsidP="00305764">
      <w:pPr>
        <w:pStyle w:val="BodyText"/>
      </w:pPr>
      <w:r w:rsidRPr="004C2357">
        <w:t xml:space="preserve">The Office of Nuclear Security and Incident Response </w:t>
      </w:r>
      <w:r w:rsidR="00C615E5" w:rsidRPr="004C2357">
        <w:t>provide</w:t>
      </w:r>
      <w:r w:rsidRPr="004C2357">
        <w:t xml:space="preserve"> the regional offices with a band of expected effort (approximately +/- 10 percent) for each baseline </w:t>
      </w:r>
      <w:r w:rsidR="00980482" w:rsidRPr="004C2357">
        <w:t xml:space="preserve">IP </w:t>
      </w:r>
      <w:r w:rsidRPr="004C2357">
        <w:t>per site as a process control.</w:t>
      </w:r>
      <w:r w:rsidR="00CE67BA">
        <w:t xml:space="preserve"> </w:t>
      </w:r>
      <w:r w:rsidRPr="004C2357">
        <w:t>Regional management is expected to review those situations when inspection effort falls outside of the control bands for possible programmatic insights and recommended changes to the program.</w:t>
      </w:r>
    </w:p>
    <w:p w14:paraId="28A47087" w14:textId="335FA3AF" w:rsidR="005F645C" w:rsidRPr="004C2357" w:rsidRDefault="00D618C3" w:rsidP="00544CA6">
      <w:pPr>
        <w:pStyle w:val="Heading1"/>
      </w:pPr>
      <w:r w:rsidRPr="004C2357">
        <w:t>2201</w:t>
      </w:r>
      <w:r w:rsidR="004C234C">
        <w:t>A</w:t>
      </w:r>
      <w:r w:rsidRPr="004C2357">
        <w:t>-0</w:t>
      </w:r>
      <w:r w:rsidR="00A71293" w:rsidRPr="004C2357">
        <w:t>6</w:t>
      </w:r>
      <w:r w:rsidR="007800F0">
        <w:tab/>
      </w:r>
      <w:r w:rsidR="005F645C" w:rsidRPr="004C2357">
        <w:t>PHILOSOPHY OF THE SECURITY BASELINE INSPECTION PROGRAM</w:t>
      </w:r>
    </w:p>
    <w:p w14:paraId="7CD7FF50" w14:textId="4D15D76D" w:rsidR="00544CA6" w:rsidRPr="004C2357" w:rsidRDefault="005F645C" w:rsidP="000B02B7">
      <w:pPr>
        <w:pStyle w:val="BodyText"/>
        <w:rPr>
          <w:color w:val="000000"/>
        </w:rPr>
      </w:pPr>
      <w:r w:rsidRPr="004C2357">
        <w:t xml:space="preserve">The security baseline inspection program provides indication of licensee performance with respect to </w:t>
      </w:r>
      <w:r w:rsidR="00E2537C" w:rsidRPr="004C2357">
        <w:t xml:space="preserve">the implementation of security programs and </w:t>
      </w:r>
      <w:r w:rsidR="00980482" w:rsidRPr="004C2357">
        <w:t>MC&amp;A</w:t>
      </w:r>
      <w:r w:rsidR="00B83D4C" w:rsidRPr="004C2357">
        <w:t xml:space="preserve"> processes</w:t>
      </w:r>
      <w:r w:rsidRPr="004C2357">
        <w:rPr>
          <w:color w:val="000000"/>
        </w:rPr>
        <w:t>. The program was developed utilizing risk insights, lessons learned, and a risk-informed approach, where applicable, to determine a comprehensive list of areas to inspect within the security</w:t>
      </w:r>
      <w:r w:rsidR="00B83D4C" w:rsidRPr="004C2357">
        <w:rPr>
          <w:color w:val="000000"/>
        </w:rPr>
        <w:t xml:space="preserve"> </w:t>
      </w:r>
      <w:r w:rsidRPr="004C2357">
        <w:rPr>
          <w:color w:val="000000"/>
        </w:rPr>
        <w:t>cornerstone</w:t>
      </w:r>
      <w:r w:rsidR="00E2537C" w:rsidRPr="004C2357">
        <w:rPr>
          <w:color w:val="000000"/>
        </w:rPr>
        <w:t xml:space="preserve"> </w:t>
      </w:r>
      <w:r w:rsidRPr="004C2357">
        <w:rPr>
          <w:color w:val="000000"/>
        </w:rPr>
        <w:t>of the ROP (see IMCs 2515, 2201</w:t>
      </w:r>
      <w:r w:rsidR="009F6052" w:rsidRPr="004C2357">
        <w:rPr>
          <w:color w:val="000000"/>
        </w:rPr>
        <w:t>,</w:t>
      </w:r>
      <w:r w:rsidRPr="004C2357">
        <w:rPr>
          <w:color w:val="000000"/>
        </w:rPr>
        <w:t xml:space="preserve"> and 0305</w:t>
      </w:r>
      <w:r w:rsidR="00CF3A78" w:rsidRPr="004C2357">
        <w:rPr>
          <w:color w:val="000000"/>
        </w:rPr>
        <w:t>,</w:t>
      </w:r>
      <w:r w:rsidR="00F35C41" w:rsidRPr="004C2357">
        <w:rPr>
          <w:color w:val="000000"/>
        </w:rPr>
        <w:t xml:space="preserve"> “Operating Reactor</w:t>
      </w:r>
      <w:r w:rsidR="006E677B" w:rsidRPr="004C2357">
        <w:rPr>
          <w:color w:val="000000"/>
        </w:rPr>
        <w:t xml:space="preserve"> </w:t>
      </w:r>
      <w:r w:rsidR="00F35C41" w:rsidRPr="004C2357">
        <w:rPr>
          <w:color w:val="000000"/>
        </w:rPr>
        <w:t>Assessment Program</w:t>
      </w:r>
      <w:r w:rsidR="00CF3A78" w:rsidRPr="004C2357">
        <w:rPr>
          <w:color w:val="000000"/>
        </w:rPr>
        <w:t>,</w:t>
      </w:r>
      <w:r w:rsidR="00F35C41" w:rsidRPr="004C2357">
        <w:rPr>
          <w:color w:val="000000"/>
        </w:rPr>
        <w:t>”</w:t>
      </w:r>
      <w:r w:rsidRPr="004C2357">
        <w:rPr>
          <w:color w:val="000000"/>
        </w:rPr>
        <w:t xml:space="preserve"> for additional discussion). The assessment of plant performance relies on information provided by PI</w:t>
      </w:r>
      <w:r w:rsidR="00E2537C" w:rsidRPr="004C2357">
        <w:rPr>
          <w:color w:val="000000"/>
        </w:rPr>
        <w:t>s</w:t>
      </w:r>
      <w:r w:rsidRPr="004C2357">
        <w:rPr>
          <w:color w:val="000000"/>
        </w:rPr>
        <w:t xml:space="preserve"> and inspections.</w:t>
      </w:r>
    </w:p>
    <w:p w14:paraId="21757B4D" w14:textId="77173A87" w:rsidR="005F645C" w:rsidRPr="004C2357" w:rsidRDefault="00D618C3" w:rsidP="00544CA6">
      <w:pPr>
        <w:pStyle w:val="Heading1"/>
      </w:pPr>
      <w:r w:rsidRPr="00544CA6">
        <w:t>2201</w:t>
      </w:r>
      <w:r w:rsidR="004C234C">
        <w:t>A</w:t>
      </w:r>
      <w:r w:rsidRPr="004C2357">
        <w:rPr>
          <w:color w:val="000000"/>
        </w:rPr>
        <w:t>-0</w:t>
      </w:r>
      <w:r w:rsidR="00ED7B98" w:rsidRPr="004C2357">
        <w:rPr>
          <w:color w:val="000000"/>
        </w:rPr>
        <w:t>7</w:t>
      </w:r>
      <w:r w:rsidR="007800F0">
        <w:rPr>
          <w:color w:val="000000"/>
        </w:rPr>
        <w:tab/>
      </w:r>
      <w:r w:rsidR="005F645C" w:rsidRPr="004C2357">
        <w:rPr>
          <w:color w:val="000000"/>
        </w:rPr>
        <w:t xml:space="preserve">DESCRIPTION </w:t>
      </w:r>
      <w:r w:rsidR="005F645C" w:rsidRPr="004C2357">
        <w:t>OF SECURITY BASELINE INSPECTION PROGRAM</w:t>
      </w:r>
    </w:p>
    <w:p w14:paraId="73CA8FE2" w14:textId="6F035907" w:rsidR="004C2357" w:rsidRPr="004C2357" w:rsidRDefault="005F645C" w:rsidP="000B02B7">
      <w:pPr>
        <w:pStyle w:val="BodyText"/>
        <w:rPr>
          <w:color w:val="000000"/>
        </w:rPr>
      </w:pPr>
      <w:r w:rsidRPr="004C2357">
        <w:t>The security baseline inspection program is currently comprised of three parts: inspection of inspectable areas, verification</w:t>
      </w:r>
      <w:r w:rsidRPr="004C2357">
        <w:rPr>
          <w:color w:val="000000"/>
        </w:rPr>
        <w:t xml:space="preserve"> of </w:t>
      </w:r>
      <w:r w:rsidR="00E2537C" w:rsidRPr="004C2357">
        <w:rPr>
          <w:color w:val="000000"/>
        </w:rPr>
        <w:t>PI</w:t>
      </w:r>
      <w:r w:rsidR="00B83D4C" w:rsidRPr="004C2357">
        <w:rPr>
          <w:color w:val="000000"/>
        </w:rPr>
        <w:t xml:space="preserve"> data</w:t>
      </w:r>
      <w:r w:rsidRPr="004C2357">
        <w:rPr>
          <w:color w:val="000000"/>
        </w:rPr>
        <w:t>, and problem identification and resolution.</w:t>
      </w:r>
    </w:p>
    <w:p w14:paraId="4B0C8F42" w14:textId="512D3199" w:rsidR="005F645C" w:rsidRPr="004C2357" w:rsidRDefault="00D618C3" w:rsidP="00544CA6">
      <w:pPr>
        <w:pStyle w:val="Heading1"/>
        <w:rPr>
          <w:color w:val="000000"/>
        </w:rPr>
      </w:pPr>
      <w:r w:rsidRPr="00544CA6">
        <w:t>2201</w:t>
      </w:r>
      <w:r w:rsidR="004C234C">
        <w:t>A</w:t>
      </w:r>
      <w:r w:rsidRPr="004C2357">
        <w:rPr>
          <w:color w:val="000000"/>
        </w:rPr>
        <w:t>-0</w:t>
      </w:r>
      <w:r w:rsidR="00A71293" w:rsidRPr="004C2357">
        <w:rPr>
          <w:color w:val="000000"/>
        </w:rPr>
        <w:t>8</w:t>
      </w:r>
      <w:r w:rsidR="007800F0">
        <w:rPr>
          <w:color w:val="000000"/>
        </w:rPr>
        <w:tab/>
      </w:r>
      <w:r w:rsidR="005F645C" w:rsidRPr="004C2357">
        <w:rPr>
          <w:color w:val="000000"/>
        </w:rPr>
        <w:t>ASSESSING INSPECTION FINDINGS</w:t>
      </w:r>
    </w:p>
    <w:p w14:paraId="36CF2962" w14:textId="769861BF" w:rsidR="005F645C" w:rsidRPr="004C2357" w:rsidRDefault="005F645C" w:rsidP="000B02B7">
      <w:pPr>
        <w:pStyle w:val="BodyText"/>
        <w:rPr>
          <w:color w:val="000000"/>
        </w:rPr>
      </w:pPr>
      <w:r w:rsidRPr="004C2357">
        <w:rPr>
          <w:color w:val="000000"/>
        </w:rPr>
        <w:t xml:space="preserve">The baseline security significance determination process described in IMC 0609, Appendix E, </w:t>
      </w:r>
      <w:r w:rsidR="00915E41" w:rsidRPr="004C2357">
        <w:t xml:space="preserve">“Security Significance Determination Process,” </w:t>
      </w:r>
      <w:r w:rsidRPr="004C2357">
        <w:rPr>
          <w:color w:val="000000"/>
        </w:rPr>
        <w:t>is used for determining the security significance of inspection findings and security-related events. The enforcement process, as defined in the NRC Enforcement Manual, is also applicable to security-related findings.</w:t>
      </w:r>
    </w:p>
    <w:p w14:paraId="64D5C81A" w14:textId="1D4957C2" w:rsidR="005F645C" w:rsidRPr="004C2357" w:rsidRDefault="005F645C" w:rsidP="000B02B7">
      <w:pPr>
        <w:pStyle w:val="BodyText"/>
        <w:rPr>
          <w:color w:val="000000"/>
        </w:rPr>
      </w:pPr>
      <w:r w:rsidRPr="004C2357">
        <w:rPr>
          <w:color w:val="000000"/>
        </w:rPr>
        <w:t>The significance of security inspection findings will be described in inspection reports and their cover letters, as specified in IMC</w:t>
      </w:r>
      <w:r w:rsidR="00C97019" w:rsidRPr="004C2357">
        <w:rPr>
          <w:color w:val="000000"/>
        </w:rPr>
        <w:t xml:space="preserve"> </w:t>
      </w:r>
      <w:r w:rsidR="003C7A91" w:rsidRPr="004C2357">
        <w:rPr>
          <w:color w:val="000000"/>
        </w:rPr>
        <w:t>0611</w:t>
      </w:r>
      <w:r w:rsidRPr="004C2357">
        <w:rPr>
          <w:color w:val="000000"/>
        </w:rPr>
        <w:t xml:space="preserve">, </w:t>
      </w:r>
      <w:r w:rsidR="00345791" w:rsidRPr="004C2357">
        <w:rPr>
          <w:color w:val="000000"/>
        </w:rPr>
        <w:t>“</w:t>
      </w:r>
      <w:r w:rsidRPr="004C2357">
        <w:rPr>
          <w:color w:val="000000"/>
        </w:rPr>
        <w:t>Power Reactor Inspection Reports</w:t>
      </w:r>
      <w:r w:rsidR="003C3780" w:rsidRPr="004C2357">
        <w:rPr>
          <w:color w:val="000000"/>
        </w:rPr>
        <w:t>,</w:t>
      </w:r>
      <w:r w:rsidR="00345791" w:rsidRPr="004C2357">
        <w:rPr>
          <w:color w:val="000000"/>
        </w:rPr>
        <w:t>”</w:t>
      </w:r>
      <w:r w:rsidRPr="004C2357">
        <w:rPr>
          <w:color w:val="000000"/>
        </w:rPr>
        <w:t xml:space="preserve"> and Exhibit 4.</w:t>
      </w:r>
      <w:r w:rsidR="00CE67BA">
        <w:rPr>
          <w:color w:val="000000"/>
        </w:rPr>
        <w:t xml:space="preserve"> </w:t>
      </w:r>
      <w:r w:rsidRPr="004C2357">
        <w:rPr>
          <w:color w:val="000000"/>
        </w:rPr>
        <w:t xml:space="preserve">The </w:t>
      </w:r>
      <w:r w:rsidRPr="004C2357">
        <w:rPr>
          <w:color w:val="000000"/>
        </w:rPr>
        <w:lastRenderedPageBreak/>
        <w:t xml:space="preserve">findings (a redacted description) will also be entered into the </w:t>
      </w:r>
      <w:r w:rsidR="00D67C7C" w:rsidRPr="004C2357">
        <w:rPr>
          <w:color w:val="000000"/>
        </w:rPr>
        <w:t xml:space="preserve">Replacement </w:t>
      </w:r>
      <w:r w:rsidRPr="004C2357">
        <w:rPr>
          <w:color w:val="000000"/>
        </w:rPr>
        <w:t xml:space="preserve">Reactor Program System for </w:t>
      </w:r>
      <w:r w:rsidR="0020234F" w:rsidRPr="004C2357">
        <w:rPr>
          <w:color w:val="000000"/>
        </w:rPr>
        <w:t>tracking and</w:t>
      </w:r>
      <w:r w:rsidRPr="004C2357">
        <w:rPr>
          <w:color w:val="000000"/>
        </w:rPr>
        <w:t xml:space="preserve"> </w:t>
      </w:r>
      <w:proofErr w:type="gramStart"/>
      <w:r w:rsidRPr="004C2357">
        <w:rPr>
          <w:color w:val="000000"/>
        </w:rPr>
        <w:t>entered into</w:t>
      </w:r>
      <w:proofErr w:type="gramEnd"/>
      <w:r w:rsidRPr="004C2357">
        <w:rPr>
          <w:color w:val="000000"/>
        </w:rPr>
        <w:t xml:space="preserve"> the Plant Issues Matrix (PIM). This redacted description will not become available to the public through the ROP public </w:t>
      </w:r>
      <w:r w:rsidR="00CF3A78" w:rsidRPr="004C2357">
        <w:rPr>
          <w:color w:val="000000"/>
        </w:rPr>
        <w:t>W</w:t>
      </w:r>
      <w:r w:rsidRPr="004C2357">
        <w:rPr>
          <w:color w:val="000000"/>
        </w:rPr>
        <w:t>eb</w:t>
      </w:r>
      <w:r w:rsidR="00CF3A78" w:rsidRPr="004C2357">
        <w:rPr>
          <w:color w:val="000000"/>
        </w:rPr>
        <w:t xml:space="preserve"> </w:t>
      </w:r>
      <w:r w:rsidR="0020234F" w:rsidRPr="004C2357">
        <w:rPr>
          <w:color w:val="000000"/>
        </w:rPr>
        <w:t>site but</w:t>
      </w:r>
      <w:r w:rsidRPr="004C2357">
        <w:rPr>
          <w:color w:val="000000"/>
        </w:rPr>
        <w:t xml:space="preserve"> will be available to internal NRC users.</w:t>
      </w:r>
      <w:r w:rsidR="005C2F40">
        <w:rPr>
          <w:color w:val="000000"/>
        </w:rPr>
        <w:t xml:space="preserve"> </w:t>
      </w:r>
      <w:r w:rsidRPr="004C2357">
        <w:rPr>
          <w:color w:val="000000"/>
        </w:rPr>
        <w:t xml:space="preserve">The existence of a security finding will be displayed on the public Web </w:t>
      </w:r>
      <w:r w:rsidR="0020234F" w:rsidRPr="004C2357">
        <w:rPr>
          <w:color w:val="000000"/>
        </w:rPr>
        <w:t>site but</w:t>
      </w:r>
      <w:r w:rsidRPr="004C2357">
        <w:rPr>
          <w:color w:val="000000"/>
        </w:rPr>
        <w:t xml:space="preserve"> will only be characterized as either green or greater-than-green. Inspectors should still provide the specific significance of a finding when making a PIM entry, but the public </w:t>
      </w:r>
      <w:r w:rsidR="00CF3A78" w:rsidRPr="004C2357">
        <w:rPr>
          <w:color w:val="000000"/>
        </w:rPr>
        <w:t>W</w:t>
      </w:r>
      <w:r w:rsidRPr="004C2357">
        <w:rPr>
          <w:color w:val="000000"/>
        </w:rPr>
        <w:t>eb</w:t>
      </w:r>
      <w:r w:rsidR="00CF3A78" w:rsidRPr="004C2357">
        <w:rPr>
          <w:color w:val="000000"/>
        </w:rPr>
        <w:t xml:space="preserve"> </w:t>
      </w:r>
      <w:r w:rsidRPr="004C2357">
        <w:rPr>
          <w:color w:val="000000"/>
        </w:rPr>
        <w:t xml:space="preserve">site will </w:t>
      </w:r>
      <w:r w:rsidR="00A90457" w:rsidRPr="004C2357">
        <w:rPr>
          <w:color w:val="000000"/>
        </w:rPr>
        <w:t>generically display all greater</w:t>
      </w:r>
      <w:r w:rsidR="00BC2A7B" w:rsidRPr="004C2357">
        <w:rPr>
          <w:color w:val="000000"/>
        </w:rPr>
        <w:t>-</w:t>
      </w:r>
      <w:r w:rsidR="00A90457" w:rsidRPr="004C2357">
        <w:rPr>
          <w:color w:val="000000"/>
        </w:rPr>
        <w:t>than</w:t>
      </w:r>
      <w:r w:rsidR="00BC2A7B" w:rsidRPr="004C2357">
        <w:rPr>
          <w:color w:val="000000"/>
        </w:rPr>
        <w:t>-g</w:t>
      </w:r>
      <w:r w:rsidRPr="004C2357">
        <w:rPr>
          <w:color w:val="000000"/>
        </w:rPr>
        <w:t>reen findings in blue, to withhold the specific significance.</w:t>
      </w:r>
      <w:r w:rsidR="00CE67BA">
        <w:rPr>
          <w:color w:val="000000"/>
        </w:rPr>
        <w:t xml:space="preserve"> </w:t>
      </w:r>
      <w:r w:rsidRPr="004C2357">
        <w:rPr>
          <w:color w:val="000000"/>
        </w:rPr>
        <w:t xml:space="preserve">In accordance with current agency policy, no other information or details related to security findings will be displayed on the public </w:t>
      </w:r>
      <w:r w:rsidR="00CF3A78" w:rsidRPr="004C2357">
        <w:rPr>
          <w:color w:val="000000"/>
        </w:rPr>
        <w:t>W</w:t>
      </w:r>
      <w:r w:rsidRPr="004C2357">
        <w:rPr>
          <w:color w:val="000000"/>
        </w:rPr>
        <w:t>eb</w:t>
      </w:r>
      <w:r w:rsidR="00CF3A78" w:rsidRPr="004C2357">
        <w:rPr>
          <w:color w:val="000000"/>
        </w:rPr>
        <w:t xml:space="preserve"> </w:t>
      </w:r>
      <w:r w:rsidRPr="004C2357">
        <w:rPr>
          <w:color w:val="000000"/>
        </w:rPr>
        <w:t xml:space="preserve">site. </w:t>
      </w:r>
      <w:r w:rsidR="00393E98" w:rsidRPr="004C2357">
        <w:rPr>
          <w:color w:val="000000"/>
        </w:rPr>
        <w:t>S</w:t>
      </w:r>
      <w:r w:rsidRPr="004C2357">
        <w:rPr>
          <w:color w:val="000000"/>
        </w:rPr>
        <w:t>afeguards information</w:t>
      </w:r>
      <w:r w:rsidR="00BC2A7B" w:rsidRPr="004C2357">
        <w:rPr>
          <w:color w:val="000000"/>
        </w:rPr>
        <w:t xml:space="preserve"> (SGI)</w:t>
      </w:r>
      <w:r w:rsidRPr="004C2357">
        <w:rPr>
          <w:color w:val="000000"/>
        </w:rPr>
        <w:t xml:space="preserve"> </w:t>
      </w:r>
      <w:r w:rsidR="00393E98" w:rsidRPr="004C2357">
        <w:rPr>
          <w:color w:val="000000"/>
        </w:rPr>
        <w:t xml:space="preserve">will not </w:t>
      </w:r>
      <w:r w:rsidRPr="004C2357">
        <w:rPr>
          <w:color w:val="000000"/>
        </w:rPr>
        <w:t>be entered into the PIM</w:t>
      </w:r>
      <w:r w:rsidRPr="004C2357">
        <w:t xml:space="preserve">. For findings where a full description would require disclosure of </w:t>
      </w:r>
      <w:r w:rsidR="00BC2A7B" w:rsidRPr="004C2357">
        <w:t>SGI</w:t>
      </w:r>
      <w:r w:rsidRPr="004C2357">
        <w:t>, the issue should be described broadly in the PIM at the</w:t>
      </w:r>
      <w:r w:rsidR="007B528B" w:rsidRPr="004C2357">
        <w:rPr>
          <w:color w:val="000000"/>
        </w:rPr>
        <w:t xml:space="preserve"> </w:t>
      </w:r>
      <w:r w:rsidR="00CF3A78" w:rsidRPr="004C2357">
        <w:rPr>
          <w:color w:val="000000"/>
        </w:rPr>
        <w:t>sensitive, unclassified, non</w:t>
      </w:r>
      <w:r w:rsidR="00CF3A78" w:rsidRPr="004C2357">
        <w:rPr>
          <w:color w:val="000000"/>
        </w:rPr>
        <w:noBreakHyphen/>
      </w:r>
      <w:r w:rsidR="007B528B" w:rsidRPr="004C2357">
        <w:rPr>
          <w:color w:val="000000"/>
        </w:rPr>
        <w:t>safeguards information</w:t>
      </w:r>
      <w:r w:rsidRPr="004C2357">
        <w:t xml:space="preserve"> </w:t>
      </w:r>
      <w:r w:rsidR="007B528B" w:rsidRPr="004C2357">
        <w:t xml:space="preserve">(SUNSI) </w:t>
      </w:r>
      <w:r w:rsidR="00B2664F" w:rsidRPr="004C2357">
        <w:t xml:space="preserve">security-related information </w:t>
      </w:r>
      <w:r w:rsidRPr="004C2357">
        <w:t xml:space="preserve">level and not include </w:t>
      </w:r>
      <w:r w:rsidR="00BC2A7B" w:rsidRPr="004C2357">
        <w:t>SGI</w:t>
      </w:r>
      <w:r w:rsidRPr="004C2357">
        <w:t>.</w:t>
      </w:r>
    </w:p>
    <w:p w14:paraId="786A68DB" w14:textId="4DD48B6E" w:rsidR="005F645C" w:rsidRPr="004C2357" w:rsidRDefault="00D618C3" w:rsidP="00544CA6">
      <w:pPr>
        <w:pStyle w:val="Heading1"/>
        <w:rPr>
          <w:color w:val="000000"/>
        </w:rPr>
      </w:pPr>
      <w:r w:rsidRPr="00544CA6">
        <w:t>2201</w:t>
      </w:r>
      <w:r w:rsidR="004C234C">
        <w:t>A</w:t>
      </w:r>
      <w:r w:rsidRPr="004C2357">
        <w:rPr>
          <w:color w:val="000000"/>
        </w:rPr>
        <w:t>-0</w:t>
      </w:r>
      <w:r w:rsidR="00FF11BD" w:rsidRPr="004C2357">
        <w:rPr>
          <w:color w:val="000000"/>
        </w:rPr>
        <w:t>9</w:t>
      </w:r>
      <w:r w:rsidR="005C2F40">
        <w:rPr>
          <w:color w:val="000000"/>
        </w:rPr>
        <w:tab/>
      </w:r>
      <w:r w:rsidR="005F645C" w:rsidRPr="004C2357">
        <w:rPr>
          <w:color w:val="000000"/>
        </w:rPr>
        <w:t>DOCUMENTING INSPECTIONS</w:t>
      </w:r>
    </w:p>
    <w:p w14:paraId="14B02D9D" w14:textId="78AD15CC" w:rsidR="00BC2A7B" w:rsidRPr="004C2357" w:rsidRDefault="005F645C" w:rsidP="000B02B7">
      <w:pPr>
        <w:pStyle w:val="BodyText"/>
        <w:rPr>
          <w:color w:val="000000"/>
        </w:rPr>
      </w:pPr>
      <w:r w:rsidRPr="004C2357">
        <w:rPr>
          <w:color w:val="000000"/>
        </w:rPr>
        <w:t>The purpose of reporting the results of inspections is to document the scope of inspections and any substantive findings in support of the assessment process. Inspections will be documented in accordance with the guidance and requirements in IMC</w:t>
      </w:r>
      <w:r w:rsidR="00E2537C" w:rsidRPr="004C2357">
        <w:rPr>
          <w:color w:val="000000"/>
        </w:rPr>
        <w:t xml:space="preserve"> </w:t>
      </w:r>
      <w:r w:rsidR="003C7A91" w:rsidRPr="004C2357">
        <w:rPr>
          <w:color w:val="000000"/>
        </w:rPr>
        <w:t>0611</w:t>
      </w:r>
      <w:r w:rsidRPr="004C2357">
        <w:rPr>
          <w:color w:val="000000"/>
        </w:rPr>
        <w:t>.</w:t>
      </w:r>
      <w:r w:rsidR="006E677B" w:rsidRPr="004C2357">
        <w:rPr>
          <w:color w:val="000000"/>
        </w:rPr>
        <w:t xml:space="preserve"> </w:t>
      </w:r>
      <w:r w:rsidRPr="004C2357">
        <w:rPr>
          <w:color w:val="000000"/>
        </w:rPr>
        <w:t>Security designation requirements will be adhere</w:t>
      </w:r>
      <w:r w:rsidR="007B528B" w:rsidRPr="004C2357">
        <w:rPr>
          <w:color w:val="000000"/>
        </w:rPr>
        <w:t xml:space="preserve">d to for all inspection reports, </w:t>
      </w:r>
      <w:r w:rsidRPr="004C2357">
        <w:rPr>
          <w:color w:val="000000"/>
        </w:rPr>
        <w:t>temporary instructions</w:t>
      </w:r>
      <w:r w:rsidR="006E677B" w:rsidRPr="004C2357">
        <w:rPr>
          <w:color w:val="000000"/>
        </w:rPr>
        <w:t>,</w:t>
      </w:r>
      <w:r w:rsidRPr="004C2357">
        <w:rPr>
          <w:color w:val="000000"/>
        </w:rPr>
        <w:t xml:space="preserve"> orders, etc.</w:t>
      </w:r>
      <w:r w:rsidR="006E677B" w:rsidRPr="004C2357">
        <w:rPr>
          <w:color w:val="000000"/>
        </w:rPr>
        <w:t>,</w:t>
      </w:r>
      <w:r w:rsidRPr="004C2357">
        <w:rPr>
          <w:color w:val="000000"/>
        </w:rPr>
        <w:t xml:space="preserve"> that contain or have the potential to contain</w:t>
      </w:r>
      <w:r w:rsidR="006E677B" w:rsidRPr="004C2357">
        <w:rPr>
          <w:color w:val="000000"/>
        </w:rPr>
        <w:t>,</w:t>
      </w:r>
      <w:r w:rsidRPr="004C2357">
        <w:rPr>
          <w:color w:val="000000"/>
        </w:rPr>
        <w:t xml:space="preserve"> </w:t>
      </w:r>
      <w:r w:rsidR="00A20769" w:rsidRPr="004C2357">
        <w:rPr>
          <w:color w:val="000000"/>
        </w:rPr>
        <w:t>SGI</w:t>
      </w:r>
      <w:r w:rsidRPr="004C2357">
        <w:rPr>
          <w:color w:val="000000"/>
        </w:rPr>
        <w:t>. These documents shall be marked and co</w:t>
      </w:r>
      <w:r w:rsidR="00F6043E" w:rsidRPr="004C2357">
        <w:rPr>
          <w:color w:val="000000"/>
        </w:rPr>
        <w:t>ntrolled in accordance with NRC’</w:t>
      </w:r>
      <w:r w:rsidRPr="004C2357">
        <w:rPr>
          <w:color w:val="000000"/>
        </w:rPr>
        <w:t>s Management</w:t>
      </w:r>
      <w:r w:rsidR="00E34FDE" w:rsidRPr="004C2357">
        <w:rPr>
          <w:color w:val="000000"/>
        </w:rPr>
        <w:t xml:space="preserve"> </w:t>
      </w:r>
      <w:r w:rsidRPr="004C2357">
        <w:rPr>
          <w:color w:val="000000"/>
        </w:rPr>
        <w:t>Directive, Volume 12,</w:t>
      </w:r>
      <w:r w:rsidR="00BC2A7B" w:rsidRPr="004C2357">
        <w:rPr>
          <w:color w:val="000000"/>
        </w:rPr>
        <w:t xml:space="preserve"> “</w:t>
      </w:r>
      <w:r w:rsidRPr="004C2357">
        <w:rPr>
          <w:color w:val="000000"/>
        </w:rPr>
        <w:t>Security.</w:t>
      </w:r>
      <w:r w:rsidR="00BC2A7B" w:rsidRPr="004C2357">
        <w:rPr>
          <w:color w:val="000000"/>
        </w:rPr>
        <w:t>”</w:t>
      </w:r>
      <w:r w:rsidR="00E2537C" w:rsidRPr="004C2357">
        <w:rPr>
          <w:color w:val="000000"/>
        </w:rPr>
        <w:t xml:space="preserve"> </w:t>
      </w:r>
      <w:r w:rsidRPr="004C2357">
        <w:rPr>
          <w:color w:val="000000"/>
        </w:rPr>
        <w:t xml:space="preserve">If the document does not contain </w:t>
      </w:r>
      <w:proofErr w:type="gramStart"/>
      <w:r w:rsidR="00BC2A7B" w:rsidRPr="004C2357">
        <w:rPr>
          <w:color w:val="000000"/>
        </w:rPr>
        <w:t>SGI</w:t>
      </w:r>
      <w:r w:rsidRPr="004C2357">
        <w:rPr>
          <w:color w:val="000000"/>
        </w:rPr>
        <w:t>, but</w:t>
      </w:r>
      <w:proofErr w:type="gramEnd"/>
      <w:r w:rsidRPr="004C2357">
        <w:rPr>
          <w:color w:val="000000"/>
        </w:rPr>
        <w:t xml:space="preserve"> does contain security-related information about a specific site or event, then the</w:t>
      </w:r>
      <w:r w:rsidR="00E2537C" w:rsidRPr="004C2357">
        <w:rPr>
          <w:color w:val="000000"/>
        </w:rPr>
        <w:t xml:space="preserve"> </w:t>
      </w:r>
      <w:r w:rsidRPr="004C2357">
        <w:rPr>
          <w:color w:val="000000"/>
        </w:rPr>
        <w:t xml:space="preserve">document will be designated as Official Use Only </w:t>
      </w:r>
      <w:r w:rsidR="00E2537C" w:rsidRPr="004C2357">
        <w:rPr>
          <w:color w:val="000000"/>
        </w:rPr>
        <w:t xml:space="preserve">- </w:t>
      </w:r>
      <w:r w:rsidRPr="004C2357">
        <w:rPr>
          <w:color w:val="000000"/>
        </w:rPr>
        <w:t xml:space="preserve">Security-Related Information in accordance with </w:t>
      </w:r>
      <w:r w:rsidR="00B83D4C" w:rsidRPr="004C2357">
        <w:rPr>
          <w:color w:val="000000"/>
        </w:rPr>
        <w:t xml:space="preserve">the </w:t>
      </w:r>
      <w:r w:rsidRPr="004C2357">
        <w:rPr>
          <w:color w:val="000000"/>
        </w:rPr>
        <w:t>agency</w:t>
      </w:r>
      <w:r w:rsidR="00B83D4C" w:rsidRPr="004C2357">
        <w:rPr>
          <w:color w:val="000000"/>
        </w:rPr>
        <w:t>’s</w:t>
      </w:r>
      <w:r w:rsidRPr="004C2357">
        <w:rPr>
          <w:color w:val="000000"/>
        </w:rPr>
        <w:t xml:space="preserve"> </w:t>
      </w:r>
      <w:r w:rsidR="007B528B" w:rsidRPr="004C2357">
        <w:rPr>
          <w:color w:val="000000"/>
        </w:rPr>
        <w:t>SUNSI</w:t>
      </w:r>
      <w:r w:rsidR="00E2537C" w:rsidRPr="004C2357">
        <w:rPr>
          <w:color w:val="000000"/>
        </w:rPr>
        <w:t xml:space="preserve"> policy</w:t>
      </w:r>
      <w:r w:rsidRPr="004C2357">
        <w:rPr>
          <w:color w:val="000000"/>
        </w:rPr>
        <w:t>.</w:t>
      </w:r>
    </w:p>
    <w:p w14:paraId="75C6DDCD" w14:textId="6DF5D46C" w:rsidR="004C2357" w:rsidRPr="004C2357" w:rsidRDefault="0046729C" w:rsidP="001C1735">
      <w:pPr>
        <w:pStyle w:val="Heading1"/>
        <w:rPr>
          <w:color w:val="000000"/>
        </w:rPr>
      </w:pPr>
      <w:r w:rsidRPr="00544CA6">
        <w:t>2201</w:t>
      </w:r>
      <w:r w:rsidR="004C234C">
        <w:t>A</w:t>
      </w:r>
      <w:r w:rsidRPr="00544CA6">
        <w:t>-10</w:t>
      </w:r>
      <w:r w:rsidR="007800F0">
        <w:rPr>
          <w:color w:val="000000"/>
        </w:rPr>
        <w:tab/>
      </w:r>
      <w:r w:rsidRPr="007800F0">
        <w:rPr>
          <w:color w:val="000000"/>
        </w:rPr>
        <w:t>INSPECTION</w:t>
      </w:r>
      <w:r w:rsidRPr="004C2357">
        <w:rPr>
          <w:color w:val="000000"/>
        </w:rPr>
        <w:t xml:space="preserve"> PLANNING</w:t>
      </w:r>
    </w:p>
    <w:p w14:paraId="0EFB116C" w14:textId="53DF6CEF" w:rsidR="004C2357" w:rsidRPr="004C2357" w:rsidRDefault="005F645C" w:rsidP="00D77D6B">
      <w:pPr>
        <w:pStyle w:val="BodyText"/>
        <w:numPr>
          <w:ilvl w:val="0"/>
          <w:numId w:val="12"/>
        </w:numPr>
        <w:rPr>
          <w:color w:val="000000"/>
        </w:rPr>
      </w:pPr>
      <w:r w:rsidRPr="004C2357">
        <w:rPr>
          <w:color w:val="000000"/>
          <w:u w:val="single"/>
        </w:rPr>
        <w:t>Annual Inspection Planning</w:t>
      </w:r>
      <w:r w:rsidRPr="00544CA6">
        <w:rPr>
          <w:color w:val="000000"/>
          <w:u w:val="single"/>
        </w:rPr>
        <w:t>.</w:t>
      </w:r>
    </w:p>
    <w:p w14:paraId="377199FB" w14:textId="41A593A6" w:rsidR="009F6052" w:rsidRPr="004C2357" w:rsidRDefault="009F6052" w:rsidP="00D77D6B">
      <w:pPr>
        <w:pStyle w:val="BodyText3"/>
      </w:pPr>
      <w:r w:rsidRPr="004C2357">
        <w:t>See Attachment 2 to this appendix and IMCs 2201 and 2515 for additional guidance.</w:t>
      </w:r>
    </w:p>
    <w:p w14:paraId="0866A604" w14:textId="4279F43B" w:rsidR="005F645C" w:rsidRPr="004C2357" w:rsidRDefault="005F645C" w:rsidP="00D77D6B">
      <w:pPr>
        <w:pStyle w:val="BodyText"/>
        <w:numPr>
          <w:ilvl w:val="0"/>
          <w:numId w:val="12"/>
        </w:numPr>
        <w:rPr>
          <w:color w:val="000000"/>
        </w:rPr>
      </w:pPr>
      <w:r w:rsidRPr="004C2357">
        <w:rPr>
          <w:color w:val="000000"/>
          <w:u w:val="single"/>
        </w:rPr>
        <w:t>Resident Inspector Utilization</w:t>
      </w:r>
      <w:r w:rsidRPr="004C2357">
        <w:rPr>
          <w:color w:val="000000"/>
        </w:rPr>
        <w:t>.</w:t>
      </w:r>
    </w:p>
    <w:p w14:paraId="264AAD6A" w14:textId="79A2B04C" w:rsidR="009F6052" w:rsidRPr="004C2357" w:rsidRDefault="009F6052" w:rsidP="00D77D6B">
      <w:pPr>
        <w:pStyle w:val="BodyText3"/>
      </w:pPr>
      <w:r w:rsidRPr="004C2357">
        <w:t>See IMCs 2201 and 2515 for additional information.</w:t>
      </w:r>
    </w:p>
    <w:p w14:paraId="7CB6758C" w14:textId="480BDD6B" w:rsidR="005F645C" w:rsidRPr="004C2357" w:rsidRDefault="005F645C" w:rsidP="00D77D6B">
      <w:pPr>
        <w:pStyle w:val="BodyText"/>
        <w:numPr>
          <w:ilvl w:val="0"/>
          <w:numId w:val="12"/>
        </w:numPr>
        <w:rPr>
          <w:color w:val="000000"/>
        </w:rPr>
      </w:pPr>
      <w:r w:rsidRPr="004C2357">
        <w:rPr>
          <w:color w:val="000000"/>
          <w:u w:val="single"/>
        </w:rPr>
        <w:t>Region-Based Inspection Planning</w:t>
      </w:r>
      <w:r w:rsidRPr="004C2357">
        <w:rPr>
          <w:color w:val="000000"/>
        </w:rPr>
        <w:t>.</w:t>
      </w:r>
    </w:p>
    <w:p w14:paraId="68E54AAB" w14:textId="164C4740" w:rsidR="005F645C" w:rsidRPr="004C2357" w:rsidRDefault="005F645C" w:rsidP="00D77D6B">
      <w:pPr>
        <w:pStyle w:val="BodyText3"/>
      </w:pPr>
      <w:r w:rsidRPr="004C2357">
        <w:t>See IMCs 2201and 2515 for additional information.</w:t>
      </w:r>
    </w:p>
    <w:p w14:paraId="0AE41A59" w14:textId="4FCC7BF5" w:rsidR="005F645C" w:rsidRPr="004C2357" w:rsidRDefault="005F645C" w:rsidP="00D77D6B">
      <w:pPr>
        <w:pStyle w:val="BodyText"/>
        <w:numPr>
          <w:ilvl w:val="0"/>
          <w:numId w:val="12"/>
        </w:numPr>
        <w:rPr>
          <w:color w:val="000000"/>
        </w:rPr>
      </w:pPr>
      <w:r w:rsidRPr="004C2357">
        <w:rPr>
          <w:color w:val="000000"/>
          <w:u w:val="single"/>
        </w:rPr>
        <w:t>Level of effort</w:t>
      </w:r>
      <w:r w:rsidRPr="004C2357">
        <w:rPr>
          <w:color w:val="000000"/>
        </w:rPr>
        <w:t>.</w:t>
      </w:r>
    </w:p>
    <w:p w14:paraId="2D35AF5F" w14:textId="139413C6" w:rsidR="005F645C" w:rsidRPr="004C2357" w:rsidRDefault="005F645C" w:rsidP="00D77D6B">
      <w:pPr>
        <w:pStyle w:val="BodyText3"/>
      </w:pPr>
      <w:r w:rsidRPr="004C2357">
        <w:t>See IMCs 2201 and 2515 for additional information.</w:t>
      </w:r>
    </w:p>
    <w:p w14:paraId="2783E1ED" w14:textId="03A4BB45" w:rsidR="005F645C" w:rsidRPr="004C2357" w:rsidRDefault="005F645C" w:rsidP="00D77D6B">
      <w:pPr>
        <w:pStyle w:val="BodyText"/>
        <w:numPr>
          <w:ilvl w:val="0"/>
          <w:numId w:val="12"/>
        </w:numPr>
        <w:rPr>
          <w:color w:val="000000"/>
        </w:rPr>
      </w:pPr>
      <w:r w:rsidRPr="004C2357">
        <w:rPr>
          <w:color w:val="000000"/>
          <w:u w:val="single"/>
        </w:rPr>
        <w:t>Adjustments</w:t>
      </w:r>
      <w:r w:rsidRPr="004C2357">
        <w:rPr>
          <w:color w:val="000000"/>
        </w:rPr>
        <w:t>.</w:t>
      </w:r>
    </w:p>
    <w:p w14:paraId="6A4AD11A" w14:textId="385B7F5B" w:rsidR="005F645C" w:rsidRPr="004C2357" w:rsidRDefault="005F645C" w:rsidP="00D77D6B">
      <w:pPr>
        <w:pStyle w:val="BodyText3"/>
      </w:pPr>
      <w:r w:rsidRPr="004C2357">
        <w:t>See IMCs 2201 and 2515 for additional information.</w:t>
      </w:r>
    </w:p>
    <w:p w14:paraId="0F3E5F6A" w14:textId="703DD45F" w:rsidR="005F645C" w:rsidRPr="004C2357" w:rsidRDefault="005F645C" w:rsidP="00D77D6B">
      <w:pPr>
        <w:pStyle w:val="BodyText"/>
        <w:numPr>
          <w:ilvl w:val="0"/>
          <w:numId w:val="12"/>
        </w:numPr>
        <w:rPr>
          <w:color w:val="000000"/>
        </w:rPr>
      </w:pPr>
      <w:r w:rsidRPr="004C2357">
        <w:rPr>
          <w:color w:val="000000"/>
          <w:u w:val="single"/>
        </w:rPr>
        <w:t>Completion status</w:t>
      </w:r>
      <w:r w:rsidRPr="004C2357">
        <w:rPr>
          <w:color w:val="000000"/>
        </w:rPr>
        <w:t>.</w:t>
      </w:r>
    </w:p>
    <w:p w14:paraId="1A3B3149" w14:textId="4D76A854" w:rsidR="005F645C" w:rsidRPr="004C2357" w:rsidRDefault="005F645C" w:rsidP="00D77D6B">
      <w:pPr>
        <w:pStyle w:val="BodyText3"/>
      </w:pPr>
      <w:r w:rsidRPr="004C2357">
        <w:t>See IMCs 2201and 2515 for additional information.</w:t>
      </w:r>
    </w:p>
    <w:p w14:paraId="54254452" w14:textId="7EBCA622" w:rsidR="005F645C" w:rsidRPr="004C2357" w:rsidRDefault="005F645C" w:rsidP="00CD428C">
      <w:pPr>
        <w:pStyle w:val="END"/>
      </w:pPr>
      <w:r w:rsidRPr="004C2357">
        <w:lastRenderedPageBreak/>
        <w:t>END</w:t>
      </w:r>
    </w:p>
    <w:p w14:paraId="7B72184C" w14:textId="24994A60" w:rsidR="005F645C" w:rsidRPr="004C2357" w:rsidRDefault="005F645C" w:rsidP="00D77D6B">
      <w:pPr>
        <w:pStyle w:val="BodyText2"/>
        <w:rPr>
          <w:rFonts w:cs="Arial"/>
          <w:color w:val="000000"/>
        </w:rPr>
      </w:pPr>
      <w:r w:rsidRPr="004C2357">
        <w:t>Attachments:</w:t>
      </w:r>
      <w:r w:rsidR="00D77D6B">
        <w:br/>
      </w:r>
      <w:r w:rsidRPr="004C2357">
        <w:rPr>
          <w:rFonts w:cs="Arial"/>
          <w:color w:val="000000"/>
        </w:rPr>
        <w:t>1.</w:t>
      </w:r>
      <w:r w:rsidR="00D77D6B">
        <w:rPr>
          <w:rFonts w:cs="Arial"/>
          <w:color w:val="000000"/>
        </w:rPr>
        <w:t xml:space="preserve"> </w:t>
      </w:r>
      <w:r w:rsidRPr="004C2357">
        <w:rPr>
          <w:rFonts w:cs="Arial"/>
          <w:color w:val="000000"/>
        </w:rPr>
        <w:t>Inspectable Area Table</w:t>
      </w:r>
      <w:r w:rsidR="00D77D6B">
        <w:rPr>
          <w:rFonts w:cs="Arial"/>
          <w:color w:val="000000"/>
        </w:rPr>
        <w:br/>
      </w:r>
      <w:r w:rsidRPr="004C2357">
        <w:rPr>
          <w:rFonts w:cs="Arial"/>
          <w:color w:val="000000"/>
        </w:rPr>
        <w:t>2.</w:t>
      </w:r>
      <w:r w:rsidR="00D77D6B">
        <w:rPr>
          <w:rFonts w:cs="Arial"/>
          <w:color w:val="000000"/>
        </w:rPr>
        <w:t xml:space="preserve"> </w:t>
      </w:r>
      <w:r w:rsidRPr="004C2357">
        <w:rPr>
          <w:rFonts w:cs="Arial"/>
          <w:color w:val="000000"/>
        </w:rPr>
        <w:t>Resource Estimate Table</w:t>
      </w:r>
      <w:r w:rsidR="00D77D6B">
        <w:rPr>
          <w:rFonts w:cs="Arial"/>
          <w:color w:val="000000"/>
        </w:rPr>
        <w:br/>
      </w:r>
      <w:r w:rsidRPr="004C2357">
        <w:rPr>
          <w:rFonts w:cs="Arial"/>
          <w:color w:val="000000"/>
        </w:rPr>
        <w:t>3.</w:t>
      </w:r>
      <w:r w:rsidR="00D77D6B">
        <w:rPr>
          <w:rFonts w:cs="Arial"/>
          <w:color w:val="000000"/>
        </w:rPr>
        <w:t xml:space="preserve"> </w:t>
      </w:r>
      <w:r w:rsidRPr="004C2357">
        <w:rPr>
          <w:rFonts w:cs="Arial"/>
          <w:color w:val="000000"/>
        </w:rPr>
        <w:t xml:space="preserve">Revision History for IMC 2201, Appendix A </w:t>
      </w:r>
    </w:p>
    <w:p w14:paraId="631B27B9" w14:textId="77777777" w:rsidR="005F645C" w:rsidRPr="004C2357" w:rsidRDefault="005F645C" w:rsidP="000B74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spacing w:line="273" w:lineRule="exact"/>
        <w:jc w:val="both"/>
        <w:rPr>
          <w:rFonts w:cs="Arial"/>
          <w:color w:val="000000"/>
          <w:sz w:val="22"/>
          <w:szCs w:val="22"/>
        </w:rPr>
        <w:sectPr w:rsidR="005F645C" w:rsidRPr="004C2357" w:rsidSect="00CE4DE9">
          <w:footerReference w:type="default" r:id="rId11"/>
          <w:pgSz w:w="12240" w:h="15840"/>
          <w:pgMar w:top="1440" w:right="1440" w:bottom="1440" w:left="1440" w:header="720" w:footer="720" w:gutter="0"/>
          <w:cols w:space="720"/>
          <w:noEndnote/>
          <w:docGrid w:linePitch="326"/>
        </w:sectPr>
      </w:pPr>
    </w:p>
    <w:p w14:paraId="782517A8" w14:textId="025D4D2D" w:rsidR="005F645C" w:rsidRPr="004C2357" w:rsidRDefault="00FD058D" w:rsidP="007F07EA">
      <w:pPr>
        <w:pStyle w:val="attachmenttitle"/>
      </w:pPr>
      <w:ins w:id="0" w:author="Author">
        <w:r w:rsidRPr="004C2357">
          <w:lastRenderedPageBreak/>
          <w:t>A</w:t>
        </w:r>
        <w:r>
          <w:t xml:space="preserve">ttachment </w:t>
        </w:r>
        <w:r w:rsidRPr="004C2357">
          <w:t>1</w:t>
        </w:r>
        <w:r>
          <w:t xml:space="preserve">: </w:t>
        </w:r>
        <w:r w:rsidRPr="004C2357">
          <w:t xml:space="preserve">Inspectable Areas Within </w:t>
        </w:r>
        <w:r>
          <w:t>t</w:t>
        </w:r>
        <w:r w:rsidRPr="004C2357">
          <w:t>he Security Cornerstone</w:t>
        </w:r>
      </w:ins>
    </w:p>
    <w:p w14:paraId="041807D3" w14:textId="5491CAF0" w:rsidR="005F645C" w:rsidRPr="004C2357" w:rsidRDefault="005F645C" w:rsidP="000B02B7">
      <w:pPr>
        <w:pStyle w:val="BodyText"/>
        <w:rPr>
          <w:color w:val="000000"/>
        </w:rPr>
      </w:pPr>
      <w:r w:rsidRPr="004C2357">
        <w:rPr>
          <w:color w:val="000000"/>
        </w:rPr>
        <w:t xml:space="preserve">The baseline inspection program requires the inspectable areas below be reviewed at each NRC-licensed operating </w:t>
      </w:r>
      <w:r w:rsidRPr="004C2357">
        <w:t>power reactor site</w:t>
      </w:r>
      <w:r w:rsidRPr="004C2357">
        <w:rPr>
          <w:color w:val="000000"/>
        </w:rPr>
        <w:t xml:space="preserve">. The inspectable areas verify aspects of key attributes of the security cornerstone in the </w:t>
      </w:r>
      <w:proofErr w:type="gramStart"/>
      <w:r w:rsidRPr="004C2357">
        <w:rPr>
          <w:color w:val="000000"/>
        </w:rPr>
        <w:t>safeguards</w:t>
      </w:r>
      <w:proofErr w:type="gramEnd"/>
      <w:r w:rsidRPr="004C2357">
        <w:rPr>
          <w:color w:val="000000"/>
        </w:rPr>
        <w:t xml:space="preserve"> strategic performance area.</w:t>
      </w:r>
    </w:p>
    <w:p w14:paraId="28F0DCC1" w14:textId="77777777" w:rsidR="005F645C" w:rsidRPr="004C2357" w:rsidRDefault="005F645C" w:rsidP="00E21AC5">
      <w:pPr>
        <w:pStyle w:val="BodyText-table"/>
      </w:pPr>
    </w:p>
    <w:tbl>
      <w:tblPr>
        <w:tblW w:w="0" w:type="auto"/>
        <w:jc w:val="center"/>
        <w:tblBorders>
          <w:top w:val="double" w:sz="8" w:space="0" w:color="000000"/>
          <w:left w:val="double" w:sz="8" w:space="0" w:color="000000"/>
          <w:bottom w:val="double" w:sz="8" w:space="0" w:color="000000"/>
          <w:right w:val="double" w:sz="8" w:space="0" w:color="000000"/>
          <w:insideH w:val="single" w:sz="6" w:space="0" w:color="000000"/>
          <w:insideV w:val="single" w:sz="6" w:space="0" w:color="000000"/>
        </w:tblBorders>
        <w:tblCellMar>
          <w:left w:w="99" w:type="dxa"/>
          <w:right w:w="99" w:type="dxa"/>
        </w:tblCellMar>
        <w:tblLook w:val="0000" w:firstRow="0" w:lastRow="0" w:firstColumn="0" w:lastColumn="0" w:noHBand="0" w:noVBand="0"/>
      </w:tblPr>
      <w:tblGrid>
        <w:gridCol w:w="5225"/>
      </w:tblGrid>
      <w:tr w:rsidR="005F645C" w:rsidRPr="004C2357" w14:paraId="0D58C43C" w14:textId="77777777" w:rsidTr="009D3CF0">
        <w:trPr>
          <w:tblHeader/>
          <w:jc w:val="center"/>
        </w:trPr>
        <w:tc>
          <w:tcPr>
            <w:tcW w:w="0" w:type="auto"/>
            <w:tcBorders>
              <w:top w:val="double" w:sz="8" w:space="0" w:color="000000"/>
              <w:bottom w:val="double" w:sz="6" w:space="0" w:color="000000"/>
            </w:tcBorders>
            <w:shd w:val="pct10" w:color="000000" w:fill="FFFFFF"/>
            <w:vAlign w:val="bottom"/>
          </w:tcPr>
          <w:p w14:paraId="3B51AD4F" w14:textId="77777777" w:rsidR="005F645C" w:rsidRPr="004C2357"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Inspectable Area</w:t>
            </w:r>
          </w:p>
          <w:p w14:paraId="47727755" w14:textId="77777777" w:rsidR="005F645C" w:rsidRPr="004C2357"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(note 1)</w:t>
            </w:r>
          </w:p>
        </w:tc>
      </w:tr>
      <w:tr w:rsidR="005F645C" w:rsidRPr="004C2357" w14:paraId="6A2B9A05" w14:textId="77777777" w:rsidTr="009D3CF0">
        <w:trPr>
          <w:trHeight w:val="360"/>
          <w:jc w:val="center"/>
        </w:trPr>
        <w:tc>
          <w:tcPr>
            <w:tcW w:w="0" w:type="auto"/>
            <w:vAlign w:val="center"/>
          </w:tcPr>
          <w:p w14:paraId="216CE8CC" w14:textId="77777777" w:rsidR="005F645C" w:rsidRPr="004C2357"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Access Authorization Program</w:t>
            </w:r>
            <w:r w:rsidRPr="004C2357" w:rsidDel="00F26EC1">
              <w:rPr>
                <w:rFonts w:cs="Arial"/>
                <w:color w:val="000000"/>
                <w:sz w:val="22"/>
                <w:szCs w:val="22"/>
              </w:rPr>
              <w:t xml:space="preserve"> </w:t>
            </w:r>
          </w:p>
        </w:tc>
      </w:tr>
      <w:tr w:rsidR="005F645C" w:rsidRPr="004C2357" w14:paraId="6C211F7F" w14:textId="77777777" w:rsidTr="009D3CF0">
        <w:trPr>
          <w:trHeight w:val="360"/>
          <w:jc w:val="center"/>
        </w:trPr>
        <w:tc>
          <w:tcPr>
            <w:tcW w:w="0" w:type="auto"/>
            <w:vAlign w:val="center"/>
          </w:tcPr>
          <w:p w14:paraId="25C0AFB3" w14:textId="77777777" w:rsidR="005F645C" w:rsidRPr="004C2357"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Access Control Program</w:t>
            </w:r>
            <w:r w:rsidRPr="004C2357" w:rsidDel="00F26EC1">
              <w:rPr>
                <w:rFonts w:cs="Arial"/>
                <w:color w:val="000000"/>
                <w:sz w:val="22"/>
                <w:szCs w:val="22"/>
              </w:rPr>
              <w:t xml:space="preserve"> </w:t>
            </w:r>
          </w:p>
        </w:tc>
      </w:tr>
      <w:tr w:rsidR="005F645C" w:rsidRPr="004C2357" w14:paraId="2DE5E790" w14:textId="77777777" w:rsidTr="009D3CF0">
        <w:trPr>
          <w:trHeight w:val="360"/>
          <w:jc w:val="center"/>
        </w:trPr>
        <w:tc>
          <w:tcPr>
            <w:tcW w:w="0" w:type="auto"/>
            <w:vAlign w:val="center"/>
          </w:tcPr>
          <w:p w14:paraId="4DC23130" w14:textId="6A49AF78" w:rsidR="005F645C" w:rsidRPr="004C2357"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Contingency Response</w:t>
            </w:r>
            <w:r w:rsidR="00E21AC5">
              <w:rPr>
                <w:rFonts w:cs="Arial"/>
                <w:color w:val="000000"/>
                <w:sz w:val="22"/>
                <w:szCs w:val="22"/>
              </w:rPr>
              <w:t>:</w:t>
            </w:r>
            <w:r w:rsidRPr="004C2357">
              <w:rPr>
                <w:rFonts w:cs="Arial"/>
                <w:color w:val="000000"/>
                <w:sz w:val="22"/>
                <w:szCs w:val="22"/>
              </w:rPr>
              <w:t xml:space="preserve"> Force-on-Force Testing</w:t>
            </w:r>
          </w:p>
        </w:tc>
      </w:tr>
      <w:tr w:rsidR="005F645C" w:rsidRPr="004C2357" w14:paraId="300D2951" w14:textId="77777777" w:rsidTr="009D3CF0">
        <w:trPr>
          <w:trHeight w:val="360"/>
          <w:jc w:val="center"/>
        </w:trPr>
        <w:tc>
          <w:tcPr>
            <w:tcW w:w="0" w:type="auto"/>
            <w:vAlign w:val="center"/>
          </w:tcPr>
          <w:p w14:paraId="67F15315" w14:textId="7247CC6F" w:rsidR="005F645C" w:rsidRPr="004C2357"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Equipment Performance, Testing</w:t>
            </w:r>
            <w:r w:rsidR="00B713E7" w:rsidRPr="004C2357">
              <w:rPr>
                <w:rFonts w:cs="Arial"/>
                <w:color w:val="000000"/>
                <w:sz w:val="22"/>
                <w:szCs w:val="22"/>
              </w:rPr>
              <w:t>,</w:t>
            </w:r>
            <w:r w:rsidRPr="004C2357">
              <w:rPr>
                <w:rFonts w:cs="Arial"/>
                <w:color w:val="000000"/>
                <w:sz w:val="22"/>
                <w:szCs w:val="22"/>
              </w:rPr>
              <w:t xml:space="preserve"> and Maintenance</w:t>
            </w:r>
          </w:p>
        </w:tc>
      </w:tr>
      <w:tr w:rsidR="005F645C" w:rsidRPr="004C2357" w14:paraId="2F8A10F0" w14:textId="77777777" w:rsidTr="009D3CF0">
        <w:trPr>
          <w:trHeight w:val="360"/>
          <w:jc w:val="center"/>
        </w:trPr>
        <w:tc>
          <w:tcPr>
            <w:tcW w:w="0" w:type="auto"/>
            <w:vAlign w:val="center"/>
          </w:tcPr>
          <w:p w14:paraId="03F6D65B" w14:textId="77777777" w:rsidR="005F645C" w:rsidRPr="004C2357"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Protective Strategy Evaluation</w:t>
            </w:r>
          </w:p>
        </w:tc>
      </w:tr>
      <w:tr w:rsidR="005F645C" w:rsidRPr="004C2357" w14:paraId="6DC9CFD5" w14:textId="77777777" w:rsidTr="009D3CF0">
        <w:trPr>
          <w:trHeight w:val="360"/>
          <w:jc w:val="center"/>
        </w:trPr>
        <w:tc>
          <w:tcPr>
            <w:tcW w:w="0" w:type="auto"/>
            <w:vAlign w:val="center"/>
          </w:tcPr>
          <w:p w14:paraId="5E86A08B" w14:textId="77777777" w:rsidR="005F645C" w:rsidRPr="004C2357"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Security Training</w:t>
            </w:r>
          </w:p>
        </w:tc>
      </w:tr>
      <w:tr w:rsidR="005F645C" w:rsidRPr="004C2357" w14:paraId="4447525C" w14:textId="77777777" w:rsidTr="009D3CF0">
        <w:trPr>
          <w:trHeight w:val="360"/>
          <w:jc w:val="center"/>
        </w:trPr>
        <w:tc>
          <w:tcPr>
            <w:tcW w:w="0" w:type="auto"/>
            <w:vAlign w:val="center"/>
          </w:tcPr>
          <w:p w14:paraId="72370853" w14:textId="77777777" w:rsidR="005F645C" w:rsidRPr="004C2357"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Fitness-For-Duty Program</w:t>
            </w:r>
          </w:p>
        </w:tc>
      </w:tr>
      <w:tr w:rsidR="005F645C" w:rsidRPr="004C2357" w14:paraId="5AFAE3F0" w14:textId="77777777" w:rsidTr="009D3CF0">
        <w:trPr>
          <w:trHeight w:val="360"/>
          <w:jc w:val="center"/>
        </w:trPr>
        <w:tc>
          <w:tcPr>
            <w:tcW w:w="0" w:type="auto"/>
            <w:vAlign w:val="center"/>
          </w:tcPr>
          <w:p w14:paraId="7F2F7726" w14:textId="2B6B647C" w:rsidR="005F645C" w:rsidRPr="004C2357" w:rsidRDefault="00AA0965"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Cyber</w:t>
            </w:r>
            <w:ins w:id="1" w:author="Author">
              <w:r w:rsidR="00EA159A">
                <w:rPr>
                  <w:rFonts w:cs="Arial"/>
                  <w:color w:val="000000"/>
                  <w:sz w:val="22"/>
                  <w:szCs w:val="22"/>
                </w:rPr>
                <w:t>s</w:t>
              </w:r>
            </w:ins>
            <w:r w:rsidR="005F645C" w:rsidRPr="004C2357">
              <w:rPr>
                <w:rFonts w:cs="Arial"/>
                <w:color w:val="000000"/>
                <w:sz w:val="22"/>
                <w:szCs w:val="22"/>
              </w:rPr>
              <w:t xml:space="preserve">ecurity </w:t>
            </w:r>
          </w:p>
        </w:tc>
      </w:tr>
      <w:tr w:rsidR="005F645C" w:rsidRPr="004C2357" w14:paraId="450ED06A" w14:textId="77777777" w:rsidTr="009D3CF0">
        <w:trPr>
          <w:trHeight w:val="360"/>
          <w:jc w:val="center"/>
        </w:trPr>
        <w:tc>
          <w:tcPr>
            <w:tcW w:w="0" w:type="auto"/>
            <w:vAlign w:val="center"/>
          </w:tcPr>
          <w:p w14:paraId="66076732" w14:textId="77777777" w:rsidR="005F645C" w:rsidRPr="004C2357" w:rsidRDefault="00A25AB8"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 xml:space="preserve">Material Control and Accounting </w:t>
            </w:r>
          </w:p>
        </w:tc>
      </w:tr>
      <w:tr w:rsidR="005F645C" w:rsidRPr="004C2357" w14:paraId="125E7017" w14:textId="77777777" w:rsidTr="009D3CF0">
        <w:trPr>
          <w:trHeight w:val="360"/>
          <w:jc w:val="center"/>
        </w:trPr>
        <w:tc>
          <w:tcPr>
            <w:tcW w:w="0" w:type="auto"/>
            <w:tcBorders>
              <w:bottom w:val="double" w:sz="8" w:space="0" w:color="000000"/>
            </w:tcBorders>
            <w:vAlign w:val="center"/>
          </w:tcPr>
          <w:p w14:paraId="645E57E2" w14:textId="77777777" w:rsidR="005F645C" w:rsidRPr="004C2357" w:rsidRDefault="005F645C" w:rsidP="00DB7A66">
            <w:pPr>
              <w:rPr>
                <w:rFonts w:cs="Arial"/>
                <w:color w:val="000000"/>
                <w:sz w:val="22"/>
                <w:szCs w:val="22"/>
              </w:rPr>
            </w:pPr>
            <w:r w:rsidRPr="004C2357">
              <w:rPr>
                <w:rFonts w:cs="Arial"/>
                <w:color w:val="000000"/>
                <w:sz w:val="22"/>
                <w:szCs w:val="22"/>
              </w:rPr>
              <w:t>Target Set Review</w:t>
            </w:r>
          </w:p>
        </w:tc>
      </w:tr>
    </w:tbl>
    <w:p w14:paraId="4BFEE6EA" w14:textId="77777777" w:rsidR="005F645C" w:rsidRPr="004C2357" w:rsidRDefault="005F645C" w:rsidP="00E21AC5">
      <w:pPr>
        <w:pStyle w:val="BodyText"/>
      </w:pPr>
    </w:p>
    <w:p w14:paraId="0E6A0130" w14:textId="29519E94" w:rsidR="005F645C" w:rsidRPr="004C2357" w:rsidRDefault="005F645C" w:rsidP="005866FD">
      <w:pPr>
        <w:pStyle w:val="BodyText"/>
        <w:ind w:left="1080" w:hanging="1080"/>
      </w:pPr>
      <w:r w:rsidRPr="004C2357">
        <w:t>Note 1:</w:t>
      </w:r>
      <w:r w:rsidR="005866FD">
        <w:tab/>
      </w:r>
      <w:r w:rsidRPr="004C2357">
        <w:t>Temporary instructions will be utilized, as required, to supplant and/or augment the baseline inspection program.</w:t>
      </w:r>
    </w:p>
    <w:p w14:paraId="37C964B9" w14:textId="3E8C7747" w:rsidR="005F645C" w:rsidRPr="004C2357" w:rsidRDefault="005F645C" w:rsidP="00454673">
      <w:pPr>
        <w:pStyle w:val="BodyText"/>
        <w:tabs>
          <w:tab w:val="left" w:pos="1080"/>
        </w:tabs>
        <w:ind w:left="1800" w:hanging="1080"/>
        <w:sectPr w:rsidR="005F645C" w:rsidRPr="004C2357" w:rsidSect="00CE4DE9">
          <w:headerReference w:type="default" r:id="rId12"/>
          <w:footerReference w:type="default" r:id="rId13"/>
          <w:pgSz w:w="12240" w:h="15840"/>
          <w:pgMar w:top="1440" w:right="1440" w:bottom="1440" w:left="1440" w:header="720" w:footer="720" w:gutter="0"/>
          <w:cols w:space="720"/>
          <w:noEndnote/>
          <w:docGrid w:linePitch="326"/>
        </w:sectPr>
      </w:pPr>
      <w:r w:rsidRPr="004C2357">
        <w:t>**</w:t>
      </w:r>
      <w:r w:rsidR="00454673">
        <w:tab/>
      </w:r>
      <w:r w:rsidRPr="004C2357">
        <w:t>This inspectable area attachment has not been developed.</w:t>
      </w:r>
    </w:p>
    <w:p w14:paraId="1B4A7559" w14:textId="3E8333BB" w:rsidR="005F645C" w:rsidRPr="004C2357" w:rsidRDefault="00EA159A" w:rsidP="00660BC3">
      <w:pPr>
        <w:pStyle w:val="attachmenttitle"/>
      </w:pPr>
      <w:ins w:id="2" w:author="Author">
        <w:r w:rsidRPr="004C2357">
          <w:lastRenderedPageBreak/>
          <w:t>Attachment 2</w:t>
        </w:r>
        <w:r>
          <w:t xml:space="preserve">: </w:t>
        </w:r>
        <w:r w:rsidRPr="004C2357">
          <w:t xml:space="preserve">Baseline Inspection Procedures </w:t>
        </w:r>
        <w:r>
          <w:t>a</w:t>
        </w:r>
        <w:r w:rsidRPr="004C2357">
          <w:t>nd Estimated Resources</w:t>
        </w:r>
      </w:ins>
    </w:p>
    <w:tbl>
      <w:tblPr>
        <w:tblW w:w="9450" w:type="dxa"/>
        <w:jc w:val="center"/>
        <w:tblLayout w:type="fixed"/>
        <w:tblCellMar>
          <w:left w:w="120" w:type="dxa"/>
          <w:right w:w="120" w:type="dxa"/>
        </w:tblCellMar>
        <w:tblLook w:val="0000" w:firstRow="0" w:lastRow="0" w:firstColumn="0" w:lastColumn="0" w:noHBand="0" w:noVBand="0"/>
      </w:tblPr>
      <w:tblGrid>
        <w:gridCol w:w="1440"/>
        <w:gridCol w:w="5400"/>
        <w:gridCol w:w="1080"/>
        <w:gridCol w:w="1530"/>
      </w:tblGrid>
      <w:tr w:rsidR="005F645C" w:rsidRPr="004C2357" w14:paraId="333B0ABF" w14:textId="77777777" w:rsidTr="45A8365B">
        <w:trPr>
          <w:jc w:val="center"/>
        </w:trPr>
        <w:tc>
          <w:tcPr>
            <w:tcW w:w="1440" w:type="dxa"/>
            <w:tcBorders>
              <w:top w:val="double" w:sz="6" w:space="0" w:color="000000" w:themeColor="text1"/>
              <w:left w:val="double" w:sz="6" w:space="0" w:color="000000" w:themeColor="text1"/>
              <w:bottom w:val="single" w:sz="4" w:space="0" w:color="auto"/>
              <w:right w:val="single" w:sz="6" w:space="0" w:color="000000" w:themeColor="text1"/>
            </w:tcBorders>
            <w:tcMar>
              <w:top w:w="58" w:type="dxa"/>
              <w:bottom w:w="58" w:type="dxa"/>
            </w:tcMar>
            <w:vAlign w:val="bottom"/>
          </w:tcPr>
          <w:p w14:paraId="052C5214"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Inspection</w:t>
            </w:r>
          </w:p>
          <w:p w14:paraId="1055739A"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Procedure</w:t>
            </w:r>
          </w:p>
          <w:p w14:paraId="3940A679"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No.</w:t>
            </w:r>
          </w:p>
        </w:tc>
        <w:tc>
          <w:tcPr>
            <w:tcW w:w="5400" w:type="dxa"/>
            <w:tcBorders>
              <w:top w:val="double" w:sz="6" w:space="0" w:color="000000" w:themeColor="text1"/>
              <w:left w:val="single" w:sz="6" w:space="0" w:color="000000" w:themeColor="text1"/>
              <w:bottom w:val="single" w:sz="4" w:space="0" w:color="auto"/>
              <w:right w:val="single" w:sz="6" w:space="0" w:color="000000" w:themeColor="text1"/>
            </w:tcBorders>
            <w:tcMar>
              <w:top w:w="58" w:type="dxa"/>
              <w:bottom w:w="58" w:type="dxa"/>
            </w:tcMar>
            <w:vAlign w:val="bottom"/>
          </w:tcPr>
          <w:p w14:paraId="003F4D66"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 xml:space="preserve">Security for Power Reactors </w:t>
            </w:r>
            <w:r w:rsidR="007B528B" w:rsidRPr="004C2357">
              <w:rPr>
                <w:rFonts w:cs="Arial"/>
                <w:color w:val="000000"/>
                <w:sz w:val="22"/>
                <w:szCs w:val="22"/>
              </w:rPr>
              <w:t>–</w:t>
            </w:r>
            <w:r w:rsidRPr="004C2357">
              <w:rPr>
                <w:rFonts w:cs="Arial"/>
                <w:color w:val="000000"/>
                <w:sz w:val="22"/>
                <w:szCs w:val="22"/>
              </w:rPr>
              <w:t xml:space="preserve"> Specific</w:t>
            </w:r>
            <w:r w:rsidR="007B528B" w:rsidRPr="004C2357">
              <w:rPr>
                <w:rFonts w:cs="Arial"/>
                <w:color w:val="000000"/>
                <w:sz w:val="22"/>
                <w:szCs w:val="22"/>
                <w:vertAlign w:val="superscript"/>
              </w:rPr>
              <w:t>1</w:t>
            </w:r>
          </w:p>
          <w:p w14:paraId="1788E294"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(Title)</w:t>
            </w:r>
          </w:p>
        </w:tc>
        <w:tc>
          <w:tcPr>
            <w:tcW w:w="1080" w:type="dxa"/>
            <w:tcBorders>
              <w:top w:val="double" w:sz="6" w:space="0" w:color="000000" w:themeColor="text1"/>
              <w:left w:val="single" w:sz="6" w:space="0" w:color="000000" w:themeColor="text1"/>
              <w:bottom w:val="single" w:sz="4" w:space="0" w:color="auto"/>
              <w:right w:val="single" w:sz="6" w:space="0" w:color="000000" w:themeColor="text1"/>
            </w:tcBorders>
            <w:tcMar>
              <w:top w:w="58" w:type="dxa"/>
              <w:bottom w:w="58" w:type="dxa"/>
            </w:tcMar>
            <w:vAlign w:val="bottom"/>
          </w:tcPr>
          <w:p w14:paraId="7968F4CC"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Freq.</w:t>
            </w:r>
            <w:r w:rsidR="007B528B" w:rsidRPr="004C2357">
              <w:rPr>
                <w:rFonts w:cs="Arial"/>
                <w:color w:val="000000"/>
                <w:sz w:val="22"/>
                <w:szCs w:val="22"/>
                <w:vertAlign w:val="superscript"/>
              </w:rPr>
              <w:t xml:space="preserve"> 2</w:t>
            </w:r>
          </w:p>
        </w:tc>
        <w:tc>
          <w:tcPr>
            <w:tcW w:w="1530" w:type="dxa"/>
            <w:tcBorders>
              <w:top w:val="double" w:sz="6" w:space="0" w:color="000000" w:themeColor="text1"/>
              <w:left w:val="single" w:sz="6" w:space="0" w:color="000000" w:themeColor="text1"/>
              <w:bottom w:val="single" w:sz="4" w:space="0" w:color="auto"/>
              <w:right w:val="double" w:sz="6" w:space="0" w:color="000000" w:themeColor="text1"/>
            </w:tcBorders>
            <w:tcMar>
              <w:top w:w="58" w:type="dxa"/>
              <w:bottom w:w="58" w:type="dxa"/>
            </w:tcMar>
            <w:vAlign w:val="center"/>
          </w:tcPr>
          <w:p w14:paraId="4A8424AF"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Annualized Estimated</w:t>
            </w:r>
          </w:p>
          <w:p w14:paraId="4A803340"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Resources</w:t>
            </w:r>
            <w:r w:rsidRPr="004C2357">
              <w:rPr>
                <w:rFonts w:cs="Arial"/>
                <w:color w:val="000000"/>
                <w:sz w:val="22"/>
                <w:szCs w:val="22"/>
                <w:vertAlign w:val="superscript"/>
              </w:rPr>
              <w:t>3</w:t>
            </w:r>
          </w:p>
        </w:tc>
      </w:tr>
      <w:tr w:rsidR="005F645C" w:rsidRPr="004C2357" w14:paraId="57CA6DC8" w14:textId="77777777" w:rsidTr="45A8365B">
        <w:trPr>
          <w:jc w:val="center"/>
        </w:trPr>
        <w:tc>
          <w:tcPr>
            <w:tcW w:w="1440" w:type="dxa"/>
            <w:tcBorders>
              <w:top w:val="single" w:sz="4" w:space="0" w:color="auto"/>
              <w:left w:val="double" w:sz="6" w:space="0" w:color="000000" w:themeColor="text1"/>
              <w:bottom w:val="single" w:sz="4" w:space="0" w:color="auto"/>
              <w:right w:val="single" w:sz="4" w:space="0" w:color="auto"/>
            </w:tcBorders>
            <w:tcMar>
              <w:top w:w="58" w:type="dxa"/>
              <w:bottom w:w="58" w:type="dxa"/>
            </w:tcMar>
            <w:vAlign w:val="bottom"/>
          </w:tcPr>
          <w:p w14:paraId="7B181BD2"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71130.01</w:t>
            </w:r>
          </w:p>
        </w:tc>
        <w:tc>
          <w:tcPr>
            <w:tcW w:w="540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66F050B5"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 xml:space="preserve">Access Authorization </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2C550EB1"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T</w:t>
            </w:r>
          </w:p>
        </w:tc>
        <w:tc>
          <w:tcPr>
            <w:tcW w:w="1530" w:type="dxa"/>
            <w:tcBorders>
              <w:top w:val="single" w:sz="4" w:space="0" w:color="auto"/>
              <w:left w:val="single" w:sz="4" w:space="0" w:color="auto"/>
              <w:bottom w:val="single" w:sz="4" w:space="0" w:color="auto"/>
              <w:right w:val="double" w:sz="6" w:space="0" w:color="000000" w:themeColor="text1"/>
            </w:tcBorders>
            <w:tcMar>
              <w:top w:w="58" w:type="dxa"/>
              <w:bottom w:w="58" w:type="dxa"/>
            </w:tcMar>
            <w:vAlign w:val="bottom"/>
          </w:tcPr>
          <w:p w14:paraId="56215518" w14:textId="77777777" w:rsidR="005F645C" w:rsidRPr="004C2357" w:rsidRDefault="004B5FE7"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8</w:t>
            </w:r>
          </w:p>
        </w:tc>
      </w:tr>
      <w:tr w:rsidR="005F645C" w:rsidRPr="004C2357" w14:paraId="4F09CDA5" w14:textId="77777777" w:rsidTr="45A8365B">
        <w:trPr>
          <w:jc w:val="center"/>
        </w:trPr>
        <w:tc>
          <w:tcPr>
            <w:tcW w:w="1440" w:type="dxa"/>
            <w:tcBorders>
              <w:top w:val="single" w:sz="4" w:space="0" w:color="auto"/>
              <w:left w:val="double" w:sz="6" w:space="0" w:color="000000" w:themeColor="text1"/>
              <w:bottom w:val="single" w:sz="6" w:space="0" w:color="000000" w:themeColor="text1"/>
              <w:right w:val="single" w:sz="6" w:space="0" w:color="000000" w:themeColor="text1"/>
            </w:tcBorders>
            <w:tcMar>
              <w:top w:w="58" w:type="dxa"/>
              <w:bottom w:w="58" w:type="dxa"/>
            </w:tcMar>
            <w:vAlign w:val="bottom"/>
          </w:tcPr>
          <w:p w14:paraId="0BE2795C"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71130.02</w:t>
            </w:r>
          </w:p>
        </w:tc>
        <w:tc>
          <w:tcPr>
            <w:tcW w:w="5400" w:type="dxa"/>
            <w:tcBorders>
              <w:top w:val="single" w:sz="4" w:space="0" w:color="auto"/>
              <w:left w:val="single" w:sz="6" w:space="0" w:color="000000" w:themeColor="text1"/>
              <w:bottom w:val="single" w:sz="6" w:space="0" w:color="000000" w:themeColor="text1"/>
              <w:right w:val="single" w:sz="4" w:space="0" w:color="auto"/>
            </w:tcBorders>
            <w:tcMar>
              <w:top w:w="58" w:type="dxa"/>
              <w:bottom w:w="58" w:type="dxa"/>
            </w:tcMar>
            <w:vAlign w:val="bottom"/>
          </w:tcPr>
          <w:p w14:paraId="0A5680E3"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Access Control</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339B3C5D"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A</w:t>
            </w:r>
          </w:p>
        </w:tc>
        <w:tc>
          <w:tcPr>
            <w:tcW w:w="1530" w:type="dxa"/>
            <w:tcBorders>
              <w:top w:val="single" w:sz="4" w:space="0" w:color="auto"/>
              <w:left w:val="single" w:sz="4" w:space="0" w:color="auto"/>
              <w:bottom w:val="single" w:sz="6" w:space="0" w:color="000000" w:themeColor="text1"/>
              <w:right w:val="double" w:sz="6" w:space="0" w:color="000000" w:themeColor="text1"/>
            </w:tcBorders>
            <w:tcMar>
              <w:top w:w="58" w:type="dxa"/>
              <w:bottom w:w="58" w:type="dxa"/>
            </w:tcMar>
            <w:vAlign w:val="bottom"/>
          </w:tcPr>
          <w:p w14:paraId="65678297" w14:textId="0A90EC50" w:rsidR="005F645C" w:rsidRPr="004C2357" w:rsidRDefault="004B5FE7" w:rsidP="0032034C">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2</w:t>
            </w:r>
            <w:r w:rsidR="0032034C" w:rsidRPr="004C2357">
              <w:rPr>
                <w:rFonts w:cs="Arial"/>
                <w:color w:val="000000"/>
                <w:sz w:val="22"/>
                <w:szCs w:val="22"/>
              </w:rPr>
              <w:t>8</w:t>
            </w:r>
          </w:p>
        </w:tc>
      </w:tr>
      <w:tr w:rsidR="005F645C" w:rsidRPr="004C2357" w14:paraId="5A0BFDA3" w14:textId="77777777" w:rsidTr="45A8365B">
        <w:trPr>
          <w:jc w:val="center"/>
        </w:trPr>
        <w:tc>
          <w:tcPr>
            <w:tcW w:w="1440" w:type="dxa"/>
            <w:tcBorders>
              <w:top w:val="single" w:sz="6" w:space="0" w:color="000000" w:themeColor="text1"/>
              <w:left w:val="double" w:sz="6" w:space="0" w:color="000000" w:themeColor="text1"/>
              <w:bottom w:val="single" w:sz="6" w:space="0" w:color="000000" w:themeColor="text1"/>
              <w:right w:val="single" w:sz="6" w:space="0" w:color="000000" w:themeColor="text1"/>
            </w:tcBorders>
            <w:tcMar>
              <w:top w:w="58" w:type="dxa"/>
              <w:bottom w:w="58" w:type="dxa"/>
            </w:tcMar>
            <w:vAlign w:val="bottom"/>
          </w:tcPr>
          <w:p w14:paraId="46231745"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71130.03</w:t>
            </w:r>
          </w:p>
        </w:tc>
        <w:tc>
          <w:tcPr>
            <w:tcW w:w="5400" w:type="dxa"/>
            <w:tcBorders>
              <w:top w:val="single" w:sz="6" w:space="0" w:color="000000" w:themeColor="text1"/>
              <w:left w:val="single" w:sz="6" w:space="0" w:color="000000" w:themeColor="text1"/>
              <w:bottom w:val="single" w:sz="6" w:space="0" w:color="000000" w:themeColor="text1"/>
              <w:right w:val="single" w:sz="4" w:space="0" w:color="auto"/>
            </w:tcBorders>
            <w:tcMar>
              <w:top w:w="58" w:type="dxa"/>
              <w:bottom w:w="58" w:type="dxa"/>
            </w:tcMar>
            <w:vAlign w:val="bottom"/>
          </w:tcPr>
          <w:p w14:paraId="4B409439"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Contingency Response - Force-on-Force Testing</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0783269A" w14:textId="77777777" w:rsidR="005F645C" w:rsidRPr="004C2357" w:rsidRDefault="00A8183D"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T</w:t>
            </w:r>
          </w:p>
        </w:tc>
        <w:tc>
          <w:tcPr>
            <w:tcW w:w="1530" w:type="dxa"/>
            <w:tcBorders>
              <w:top w:val="single" w:sz="6" w:space="0" w:color="000000" w:themeColor="text1"/>
              <w:left w:val="single" w:sz="4" w:space="0" w:color="auto"/>
              <w:bottom w:val="single" w:sz="6" w:space="0" w:color="000000" w:themeColor="text1"/>
              <w:right w:val="double" w:sz="6" w:space="0" w:color="000000" w:themeColor="text1"/>
            </w:tcBorders>
            <w:tcMar>
              <w:top w:w="58" w:type="dxa"/>
              <w:bottom w:w="58" w:type="dxa"/>
            </w:tcMar>
            <w:vAlign w:val="bottom"/>
          </w:tcPr>
          <w:p w14:paraId="4D6C97E5" w14:textId="77777777" w:rsidR="005F645C" w:rsidRPr="004C2357" w:rsidRDefault="004B5FE7" w:rsidP="004B5FE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131</w:t>
            </w:r>
          </w:p>
        </w:tc>
      </w:tr>
      <w:tr w:rsidR="005F645C" w:rsidRPr="004C2357" w14:paraId="039E24E5" w14:textId="77777777" w:rsidTr="45A8365B">
        <w:trPr>
          <w:jc w:val="center"/>
        </w:trPr>
        <w:tc>
          <w:tcPr>
            <w:tcW w:w="1440" w:type="dxa"/>
            <w:tcBorders>
              <w:top w:val="single" w:sz="6" w:space="0" w:color="000000" w:themeColor="text1"/>
              <w:left w:val="double" w:sz="6" w:space="0" w:color="000000" w:themeColor="text1"/>
              <w:bottom w:val="single" w:sz="6" w:space="0" w:color="000000" w:themeColor="text1"/>
              <w:right w:val="single" w:sz="6" w:space="0" w:color="000000" w:themeColor="text1"/>
            </w:tcBorders>
            <w:tcMar>
              <w:top w:w="58" w:type="dxa"/>
              <w:bottom w:w="58" w:type="dxa"/>
            </w:tcMar>
            <w:vAlign w:val="bottom"/>
          </w:tcPr>
          <w:p w14:paraId="190E4111"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71130.04</w:t>
            </w:r>
          </w:p>
        </w:tc>
        <w:tc>
          <w:tcPr>
            <w:tcW w:w="5400" w:type="dxa"/>
            <w:tcBorders>
              <w:top w:val="single" w:sz="6" w:space="0" w:color="000000" w:themeColor="text1"/>
              <w:left w:val="single" w:sz="6" w:space="0" w:color="000000" w:themeColor="text1"/>
              <w:bottom w:val="single" w:sz="6" w:space="0" w:color="000000" w:themeColor="text1"/>
              <w:right w:val="single" w:sz="4" w:space="0" w:color="auto"/>
            </w:tcBorders>
            <w:tcMar>
              <w:top w:w="58" w:type="dxa"/>
              <w:bottom w:w="58" w:type="dxa"/>
            </w:tcMar>
            <w:vAlign w:val="bottom"/>
          </w:tcPr>
          <w:p w14:paraId="52E2DD66" w14:textId="477AA20E"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Equipment Performance, Testing</w:t>
            </w:r>
            <w:r w:rsidR="00B713E7" w:rsidRPr="004C2357">
              <w:rPr>
                <w:rFonts w:cs="Arial"/>
                <w:color w:val="000000"/>
                <w:sz w:val="22"/>
                <w:szCs w:val="22"/>
              </w:rPr>
              <w:t>,</w:t>
            </w:r>
            <w:r w:rsidRPr="004C2357">
              <w:rPr>
                <w:rFonts w:cs="Arial"/>
                <w:color w:val="000000"/>
                <w:sz w:val="22"/>
                <w:szCs w:val="22"/>
              </w:rPr>
              <w:t xml:space="preserve"> and Maintenance</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6454830B"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B</w:t>
            </w:r>
          </w:p>
        </w:tc>
        <w:tc>
          <w:tcPr>
            <w:tcW w:w="1530" w:type="dxa"/>
            <w:tcBorders>
              <w:top w:val="single" w:sz="6" w:space="0" w:color="000000" w:themeColor="text1"/>
              <w:left w:val="single" w:sz="4" w:space="0" w:color="auto"/>
              <w:bottom w:val="single" w:sz="6" w:space="0" w:color="000000" w:themeColor="text1"/>
              <w:right w:val="double" w:sz="6" w:space="0" w:color="000000" w:themeColor="text1"/>
            </w:tcBorders>
            <w:tcMar>
              <w:top w:w="58" w:type="dxa"/>
              <w:bottom w:w="58" w:type="dxa"/>
            </w:tcMar>
            <w:vAlign w:val="bottom"/>
          </w:tcPr>
          <w:p w14:paraId="193439E7" w14:textId="77777777" w:rsidR="005F645C" w:rsidRPr="004C2357" w:rsidRDefault="004B5FE7" w:rsidP="000E5B0C">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1</w:t>
            </w:r>
            <w:r w:rsidR="000E5B0C" w:rsidRPr="004C2357">
              <w:rPr>
                <w:rFonts w:cs="Arial"/>
                <w:color w:val="000000"/>
                <w:sz w:val="22"/>
                <w:szCs w:val="22"/>
              </w:rPr>
              <w:t>8</w:t>
            </w:r>
          </w:p>
        </w:tc>
      </w:tr>
      <w:tr w:rsidR="005F645C" w:rsidRPr="004C2357" w14:paraId="5B946B6E" w14:textId="77777777" w:rsidTr="45A8365B">
        <w:trPr>
          <w:jc w:val="center"/>
        </w:trPr>
        <w:tc>
          <w:tcPr>
            <w:tcW w:w="1440" w:type="dxa"/>
            <w:tcBorders>
              <w:top w:val="single" w:sz="6" w:space="0" w:color="000000" w:themeColor="text1"/>
              <w:left w:val="double" w:sz="6" w:space="0" w:color="000000" w:themeColor="text1"/>
              <w:bottom w:val="single" w:sz="6" w:space="0" w:color="000000" w:themeColor="text1"/>
              <w:right w:val="single" w:sz="6" w:space="0" w:color="000000" w:themeColor="text1"/>
            </w:tcBorders>
            <w:tcMar>
              <w:top w:w="58" w:type="dxa"/>
              <w:bottom w:w="58" w:type="dxa"/>
            </w:tcMar>
            <w:vAlign w:val="bottom"/>
          </w:tcPr>
          <w:p w14:paraId="64FA0DBA"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71130.05</w:t>
            </w:r>
          </w:p>
        </w:tc>
        <w:tc>
          <w:tcPr>
            <w:tcW w:w="5400" w:type="dxa"/>
            <w:tcBorders>
              <w:top w:val="single" w:sz="6" w:space="0" w:color="000000" w:themeColor="text1"/>
              <w:left w:val="single" w:sz="6" w:space="0" w:color="000000" w:themeColor="text1"/>
              <w:bottom w:val="single" w:sz="6" w:space="0" w:color="000000" w:themeColor="text1"/>
              <w:right w:val="single" w:sz="4" w:space="0" w:color="auto"/>
            </w:tcBorders>
            <w:tcMar>
              <w:top w:w="58" w:type="dxa"/>
              <w:bottom w:w="58" w:type="dxa"/>
            </w:tcMar>
            <w:vAlign w:val="bottom"/>
          </w:tcPr>
          <w:p w14:paraId="67ED7CAC"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Protective Strategy Evaluation</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1CD4C61A" w14:textId="77777777" w:rsidR="005F645C" w:rsidRPr="004C2357" w:rsidRDefault="00AA0965"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T</w:t>
            </w:r>
          </w:p>
        </w:tc>
        <w:tc>
          <w:tcPr>
            <w:tcW w:w="1530" w:type="dxa"/>
            <w:tcBorders>
              <w:top w:val="single" w:sz="6" w:space="0" w:color="000000" w:themeColor="text1"/>
              <w:left w:val="single" w:sz="4" w:space="0" w:color="auto"/>
              <w:bottom w:val="single" w:sz="6" w:space="0" w:color="000000" w:themeColor="text1"/>
              <w:right w:val="double" w:sz="6" w:space="0" w:color="000000" w:themeColor="text1"/>
            </w:tcBorders>
            <w:tcMar>
              <w:top w:w="58" w:type="dxa"/>
              <w:bottom w:w="58" w:type="dxa"/>
            </w:tcMar>
            <w:vAlign w:val="bottom"/>
          </w:tcPr>
          <w:p w14:paraId="29C09156" w14:textId="77777777" w:rsidR="005F645C" w:rsidRPr="004C2357" w:rsidRDefault="004B5FE7"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30</w:t>
            </w:r>
          </w:p>
        </w:tc>
      </w:tr>
      <w:tr w:rsidR="005F645C" w:rsidRPr="004C2357" w14:paraId="0E48FE90" w14:textId="77777777" w:rsidTr="45A8365B">
        <w:trPr>
          <w:jc w:val="center"/>
        </w:trPr>
        <w:tc>
          <w:tcPr>
            <w:tcW w:w="1440" w:type="dxa"/>
            <w:tcBorders>
              <w:top w:val="single" w:sz="6" w:space="0" w:color="000000" w:themeColor="text1"/>
              <w:left w:val="double" w:sz="6" w:space="0" w:color="000000" w:themeColor="text1"/>
              <w:bottom w:val="single" w:sz="6" w:space="0" w:color="000000" w:themeColor="text1"/>
              <w:right w:val="single" w:sz="6" w:space="0" w:color="000000" w:themeColor="text1"/>
            </w:tcBorders>
            <w:tcMar>
              <w:top w:w="58" w:type="dxa"/>
              <w:bottom w:w="58" w:type="dxa"/>
            </w:tcMar>
            <w:vAlign w:val="bottom"/>
          </w:tcPr>
          <w:p w14:paraId="33E0F714"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71130.07</w:t>
            </w:r>
          </w:p>
        </w:tc>
        <w:tc>
          <w:tcPr>
            <w:tcW w:w="5400" w:type="dxa"/>
            <w:tcBorders>
              <w:top w:val="single" w:sz="6" w:space="0" w:color="000000" w:themeColor="text1"/>
              <w:left w:val="single" w:sz="6" w:space="0" w:color="000000" w:themeColor="text1"/>
              <w:bottom w:val="single" w:sz="6" w:space="0" w:color="000000" w:themeColor="text1"/>
              <w:right w:val="single" w:sz="4" w:space="0" w:color="auto"/>
            </w:tcBorders>
            <w:tcMar>
              <w:top w:w="58" w:type="dxa"/>
              <w:bottom w:w="58" w:type="dxa"/>
            </w:tcMar>
            <w:vAlign w:val="bottom"/>
          </w:tcPr>
          <w:p w14:paraId="587384BE"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 xml:space="preserve">Security Training </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62B85BFE" w14:textId="77777777" w:rsidR="005F645C" w:rsidRPr="004C2357" w:rsidRDefault="003E1436"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B</w:t>
            </w:r>
          </w:p>
        </w:tc>
        <w:tc>
          <w:tcPr>
            <w:tcW w:w="1530" w:type="dxa"/>
            <w:tcBorders>
              <w:top w:val="single" w:sz="6" w:space="0" w:color="000000" w:themeColor="text1"/>
              <w:left w:val="single" w:sz="4" w:space="0" w:color="auto"/>
              <w:bottom w:val="single" w:sz="6" w:space="0" w:color="000000" w:themeColor="text1"/>
              <w:right w:val="double" w:sz="6" w:space="0" w:color="000000" w:themeColor="text1"/>
            </w:tcBorders>
            <w:tcMar>
              <w:top w:w="58" w:type="dxa"/>
              <w:bottom w:w="58" w:type="dxa"/>
            </w:tcMar>
            <w:vAlign w:val="bottom"/>
          </w:tcPr>
          <w:p w14:paraId="55ADF97C" w14:textId="77777777" w:rsidR="005F645C" w:rsidRPr="004C2357" w:rsidRDefault="004B5FE7"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14</w:t>
            </w:r>
          </w:p>
        </w:tc>
      </w:tr>
      <w:tr w:rsidR="005F645C" w:rsidRPr="004C2357" w14:paraId="53B0ACD9" w14:textId="77777777" w:rsidTr="45A8365B">
        <w:trPr>
          <w:jc w:val="center"/>
        </w:trPr>
        <w:tc>
          <w:tcPr>
            <w:tcW w:w="1440" w:type="dxa"/>
            <w:tcBorders>
              <w:top w:val="single" w:sz="6" w:space="0" w:color="000000" w:themeColor="text1"/>
              <w:left w:val="double" w:sz="6" w:space="0" w:color="000000" w:themeColor="text1"/>
              <w:bottom w:val="single" w:sz="6" w:space="0" w:color="000000" w:themeColor="text1"/>
              <w:right w:val="single" w:sz="6" w:space="0" w:color="000000" w:themeColor="text1"/>
            </w:tcBorders>
            <w:tcMar>
              <w:top w:w="58" w:type="dxa"/>
              <w:bottom w:w="58" w:type="dxa"/>
            </w:tcMar>
            <w:vAlign w:val="bottom"/>
          </w:tcPr>
          <w:p w14:paraId="215A9F19"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71130.08</w:t>
            </w:r>
          </w:p>
        </w:tc>
        <w:tc>
          <w:tcPr>
            <w:tcW w:w="5400" w:type="dxa"/>
            <w:tcBorders>
              <w:top w:val="single" w:sz="6" w:space="0" w:color="000000" w:themeColor="text1"/>
              <w:left w:val="single" w:sz="6" w:space="0" w:color="000000" w:themeColor="text1"/>
              <w:bottom w:val="single" w:sz="6" w:space="0" w:color="000000" w:themeColor="text1"/>
              <w:right w:val="single" w:sz="4" w:space="0" w:color="auto"/>
            </w:tcBorders>
            <w:tcMar>
              <w:top w:w="58" w:type="dxa"/>
              <w:bottom w:w="58" w:type="dxa"/>
            </w:tcMar>
            <w:vAlign w:val="bottom"/>
          </w:tcPr>
          <w:p w14:paraId="2C96522F"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Fitness-For-Duty Program</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1DDB8F39"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T</w:t>
            </w:r>
          </w:p>
        </w:tc>
        <w:tc>
          <w:tcPr>
            <w:tcW w:w="1530" w:type="dxa"/>
            <w:tcBorders>
              <w:top w:val="single" w:sz="6" w:space="0" w:color="000000" w:themeColor="text1"/>
              <w:left w:val="single" w:sz="4" w:space="0" w:color="auto"/>
              <w:bottom w:val="single" w:sz="6" w:space="0" w:color="000000" w:themeColor="text1"/>
              <w:right w:val="double" w:sz="6" w:space="0" w:color="000000" w:themeColor="text1"/>
            </w:tcBorders>
            <w:tcMar>
              <w:top w:w="58" w:type="dxa"/>
              <w:bottom w:w="58" w:type="dxa"/>
            </w:tcMar>
            <w:vAlign w:val="bottom"/>
          </w:tcPr>
          <w:p w14:paraId="0B122F63" w14:textId="77777777" w:rsidR="005F645C" w:rsidRPr="004C2357" w:rsidRDefault="004B5FE7"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8</w:t>
            </w:r>
          </w:p>
        </w:tc>
      </w:tr>
      <w:tr w:rsidR="005F645C" w:rsidRPr="004C2357" w14:paraId="00090223" w14:textId="77777777" w:rsidTr="45A8365B">
        <w:trPr>
          <w:jc w:val="center"/>
        </w:trPr>
        <w:tc>
          <w:tcPr>
            <w:tcW w:w="1440" w:type="dxa"/>
            <w:tcBorders>
              <w:top w:val="single" w:sz="6" w:space="0" w:color="000000" w:themeColor="text1"/>
              <w:left w:val="double" w:sz="6" w:space="0" w:color="000000" w:themeColor="text1"/>
              <w:bottom w:val="single" w:sz="6" w:space="0" w:color="000000" w:themeColor="text1"/>
              <w:right w:val="single" w:sz="6" w:space="0" w:color="000000" w:themeColor="text1"/>
            </w:tcBorders>
            <w:tcMar>
              <w:top w:w="58" w:type="dxa"/>
              <w:bottom w:w="58" w:type="dxa"/>
            </w:tcMar>
            <w:vAlign w:val="bottom"/>
          </w:tcPr>
          <w:p w14:paraId="3BE3F067"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71130.10</w:t>
            </w:r>
          </w:p>
        </w:tc>
        <w:tc>
          <w:tcPr>
            <w:tcW w:w="5400" w:type="dxa"/>
            <w:tcBorders>
              <w:top w:val="single" w:sz="6" w:space="0" w:color="000000" w:themeColor="text1"/>
              <w:left w:val="single" w:sz="6" w:space="0" w:color="000000" w:themeColor="text1"/>
              <w:bottom w:val="single" w:sz="6" w:space="0" w:color="000000" w:themeColor="text1"/>
              <w:right w:val="single" w:sz="4" w:space="0" w:color="auto"/>
            </w:tcBorders>
            <w:tcMar>
              <w:top w:w="58" w:type="dxa"/>
              <w:bottom w:w="58" w:type="dxa"/>
            </w:tcMar>
            <w:vAlign w:val="bottom"/>
          </w:tcPr>
          <w:p w14:paraId="328A64A7" w14:textId="6AD3359F" w:rsidR="005F645C" w:rsidRPr="004C2357" w:rsidRDefault="00AA0965"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Cyber</w:t>
            </w:r>
            <w:ins w:id="3" w:author="Author">
              <w:r w:rsidR="003A4A18">
                <w:rPr>
                  <w:rFonts w:cs="Arial"/>
                  <w:color w:val="000000"/>
                  <w:sz w:val="22"/>
                  <w:szCs w:val="22"/>
                </w:rPr>
                <w:t>s</w:t>
              </w:r>
            </w:ins>
            <w:r w:rsidR="005F645C" w:rsidRPr="004C2357">
              <w:rPr>
                <w:rFonts w:cs="Arial"/>
                <w:color w:val="000000"/>
                <w:sz w:val="22"/>
                <w:szCs w:val="22"/>
              </w:rPr>
              <w:t>ecurity</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02442E38" w14:textId="77777777" w:rsidR="005F645C" w:rsidRPr="004C2357" w:rsidRDefault="00AA0965"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TBD</w:t>
            </w:r>
          </w:p>
        </w:tc>
        <w:tc>
          <w:tcPr>
            <w:tcW w:w="1530" w:type="dxa"/>
            <w:tcBorders>
              <w:top w:val="single" w:sz="6" w:space="0" w:color="000000" w:themeColor="text1"/>
              <w:left w:val="single" w:sz="4" w:space="0" w:color="auto"/>
              <w:bottom w:val="single" w:sz="6" w:space="0" w:color="000000" w:themeColor="text1"/>
              <w:right w:val="double" w:sz="6" w:space="0" w:color="000000" w:themeColor="text1"/>
            </w:tcBorders>
            <w:tcMar>
              <w:top w:w="58" w:type="dxa"/>
              <w:bottom w:w="58" w:type="dxa"/>
            </w:tcMar>
            <w:vAlign w:val="bottom"/>
          </w:tcPr>
          <w:p w14:paraId="0CADBBC4" w14:textId="77777777" w:rsidR="005F645C" w:rsidRPr="004C2357" w:rsidRDefault="00AA0965"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TBD</w:t>
            </w:r>
          </w:p>
        </w:tc>
      </w:tr>
      <w:tr w:rsidR="005F645C" w:rsidRPr="004C2357" w14:paraId="7BC4871D" w14:textId="77777777" w:rsidTr="45A8365B">
        <w:trPr>
          <w:jc w:val="center"/>
        </w:trPr>
        <w:tc>
          <w:tcPr>
            <w:tcW w:w="1440" w:type="dxa"/>
            <w:tcBorders>
              <w:top w:val="single" w:sz="6" w:space="0" w:color="000000" w:themeColor="text1"/>
              <w:left w:val="double" w:sz="6" w:space="0" w:color="000000" w:themeColor="text1"/>
              <w:bottom w:val="single" w:sz="6" w:space="0" w:color="000000" w:themeColor="text1"/>
              <w:right w:val="single" w:sz="6" w:space="0" w:color="000000" w:themeColor="text1"/>
            </w:tcBorders>
            <w:tcMar>
              <w:top w:w="58" w:type="dxa"/>
              <w:bottom w:w="58" w:type="dxa"/>
            </w:tcMar>
            <w:vAlign w:val="bottom"/>
          </w:tcPr>
          <w:p w14:paraId="74A39819"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71130.11</w:t>
            </w:r>
          </w:p>
        </w:tc>
        <w:tc>
          <w:tcPr>
            <w:tcW w:w="5400" w:type="dxa"/>
            <w:tcBorders>
              <w:top w:val="single" w:sz="6" w:space="0" w:color="000000" w:themeColor="text1"/>
              <w:left w:val="single" w:sz="6" w:space="0" w:color="000000" w:themeColor="text1"/>
              <w:bottom w:val="single" w:sz="6" w:space="0" w:color="000000" w:themeColor="text1"/>
              <w:right w:val="single" w:sz="4" w:space="0" w:color="auto"/>
            </w:tcBorders>
            <w:tcMar>
              <w:top w:w="58" w:type="dxa"/>
              <w:bottom w:w="58" w:type="dxa"/>
            </w:tcMar>
            <w:vAlign w:val="bottom"/>
          </w:tcPr>
          <w:p w14:paraId="430EEC26" w14:textId="611865EC"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Material Control and Accounting</w:t>
            </w:r>
            <w:r w:rsidR="009559F8">
              <w:rPr>
                <w:rFonts w:cs="Arial"/>
                <w:color w:val="000000"/>
                <w:sz w:val="22"/>
                <w:szCs w:val="22"/>
              </w:rPr>
              <w:t xml:space="preserve"> </w:t>
            </w:r>
            <w:ins w:id="4" w:author="Author">
              <w:r w:rsidR="003A4A18">
                <w:rPr>
                  <w:rFonts w:cs="Arial"/>
                  <w:color w:val="000000"/>
                  <w:sz w:val="22"/>
                  <w:szCs w:val="22"/>
                </w:rPr>
                <w:t>(MC&amp;A)</w:t>
              </w:r>
            </w:ins>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2E865223"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T</w:t>
            </w:r>
          </w:p>
        </w:tc>
        <w:tc>
          <w:tcPr>
            <w:tcW w:w="1530" w:type="dxa"/>
            <w:tcBorders>
              <w:top w:val="single" w:sz="6" w:space="0" w:color="000000" w:themeColor="text1"/>
              <w:left w:val="single" w:sz="4" w:space="0" w:color="auto"/>
              <w:bottom w:val="single" w:sz="6" w:space="0" w:color="000000" w:themeColor="text1"/>
              <w:right w:val="double" w:sz="6" w:space="0" w:color="000000" w:themeColor="text1"/>
            </w:tcBorders>
            <w:tcMar>
              <w:top w:w="58" w:type="dxa"/>
              <w:bottom w:w="58" w:type="dxa"/>
            </w:tcMar>
            <w:vAlign w:val="bottom"/>
          </w:tcPr>
          <w:p w14:paraId="7209C481"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4</w:t>
            </w:r>
          </w:p>
        </w:tc>
      </w:tr>
      <w:tr w:rsidR="005F645C" w:rsidRPr="004C2357" w14:paraId="710FC8BF" w14:textId="77777777" w:rsidTr="45A8365B">
        <w:trPr>
          <w:jc w:val="center"/>
        </w:trPr>
        <w:tc>
          <w:tcPr>
            <w:tcW w:w="1440" w:type="dxa"/>
            <w:tcBorders>
              <w:top w:val="single" w:sz="6" w:space="0" w:color="000000" w:themeColor="text1"/>
              <w:left w:val="double" w:sz="6" w:space="0" w:color="000000" w:themeColor="text1"/>
              <w:bottom w:val="double" w:sz="2" w:space="0" w:color="000000" w:themeColor="text1"/>
              <w:right w:val="single" w:sz="6" w:space="0" w:color="000000" w:themeColor="text1"/>
            </w:tcBorders>
            <w:tcMar>
              <w:top w:w="58" w:type="dxa"/>
              <w:bottom w:w="58" w:type="dxa"/>
            </w:tcMar>
            <w:vAlign w:val="bottom"/>
          </w:tcPr>
          <w:p w14:paraId="3D806649"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71130.14</w:t>
            </w:r>
          </w:p>
        </w:tc>
        <w:tc>
          <w:tcPr>
            <w:tcW w:w="5400" w:type="dxa"/>
            <w:tcBorders>
              <w:top w:val="single" w:sz="6" w:space="0" w:color="000000" w:themeColor="text1"/>
              <w:left w:val="single" w:sz="6" w:space="0" w:color="000000" w:themeColor="text1"/>
              <w:bottom w:val="double" w:sz="2" w:space="0" w:color="000000" w:themeColor="text1"/>
              <w:right w:val="single" w:sz="4" w:space="0" w:color="auto"/>
            </w:tcBorders>
            <w:tcMar>
              <w:top w:w="58" w:type="dxa"/>
              <w:bottom w:w="58" w:type="dxa"/>
            </w:tcMar>
            <w:vAlign w:val="bottom"/>
          </w:tcPr>
          <w:p w14:paraId="01E0D704"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Review of Power Reactor Target Sets</w:t>
            </w:r>
          </w:p>
        </w:tc>
        <w:tc>
          <w:tcPr>
            <w:tcW w:w="1080" w:type="dxa"/>
            <w:tcBorders>
              <w:top w:val="single" w:sz="4" w:space="0" w:color="auto"/>
              <w:left w:val="single" w:sz="4" w:space="0" w:color="auto"/>
              <w:bottom w:val="double" w:sz="2" w:space="0" w:color="000000" w:themeColor="text1"/>
              <w:right w:val="single" w:sz="4" w:space="0" w:color="auto"/>
            </w:tcBorders>
            <w:tcMar>
              <w:top w:w="58" w:type="dxa"/>
              <w:bottom w:w="58" w:type="dxa"/>
            </w:tcMar>
            <w:vAlign w:val="bottom"/>
          </w:tcPr>
          <w:p w14:paraId="29A5556C"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T</w:t>
            </w:r>
          </w:p>
        </w:tc>
        <w:tc>
          <w:tcPr>
            <w:tcW w:w="1530" w:type="dxa"/>
            <w:tcBorders>
              <w:top w:val="single" w:sz="6" w:space="0" w:color="000000" w:themeColor="text1"/>
              <w:left w:val="single" w:sz="4" w:space="0" w:color="auto"/>
              <w:bottom w:val="double" w:sz="2" w:space="0" w:color="000000" w:themeColor="text1"/>
              <w:right w:val="double" w:sz="6" w:space="0" w:color="000000" w:themeColor="text1"/>
            </w:tcBorders>
            <w:tcMar>
              <w:top w:w="58" w:type="dxa"/>
              <w:bottom w:w="58" w:type="dxa"/>
            </w:tcMar>
            <w:vAlign w:val="bottom"/>
          </w:tcPr>
          <w:p w14:paraId="46CAE714" w14:textId="77777777" w:rsidR="005F645C" w:rsidRPr="004C2357" w:rsidRDefault="004B5FE7"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3</w:t>
            </w:r>
          </w:p>
        </w:tc>
      </w:tr>
      <w:tr w:rsidR="0025089E" w:rsidRPr="004C2357" w14:paraId="5ECDB8A4" w14:textId="77777777" w:rsidTr="00DA317F">
        <w:trPr>
          <w:jc w:val="center"/>
        </w:trPr>
        <w:tc>
          <w:tcPr>
            <w:tcW w:w="1440" w:type="dxa"/>
            <w:tcBorders>
              <w:top w:val="single" w:sz="6" w:space="0" w:color="000000" w:themeColor="text1"/>
              <w:left w:val="double" w:sz="6" w:space="0" w:color="000000" w:themeColor="text1"/>
              <w:bottom w:val="double" w:sz="2" w:space="0" w:color="000000" w:themeColor="text1"/>
              <w:right w:val="single" w:sz="6" w:space="0" w:color="000000" w:themeColor="text1"/>
            </w:tcBorders>
            <w:tcMar>
              <w:top w:w="58" w:type="dxa"/>
              <w:bottom w:w="58" w:type="dxa"/>
            </w:tcMar>
          </w:tcPr>
          <w:p w14:paraId="76079609" w14:textId="614459CF" w:rsidR="0025089E" w:rsidRPr="004C2357" w:rsidRDefault="0025089E" w:rsidP="00DA317F">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4C2357">
              <w:rPr>
                <w:rFonts w:cs="Arial"/>
                <w:sz w:val="22"/>
                <w:szCs w:val="22"/>
              </w:rPr>
              <w:t>92707</w:t>
            </w:r>
          </w:p>
        </w:tc>
        <w:tc>
          <w:tcPr>
            <w:tcW w:w="5400" w:type="dxa"/>
            <w:tcBorders>
              <w:top w:val="single" w:sz="6" w:space="0" w:color="000000" w:themeColor="text1"/>
              <w:left w:val="single" w:sz="6" w:space="0" w:color="000000" w:themeColor="text1"/>
              <w:bottom w:val="double" w:sz="2" w:space="0" w:color="000000" w:themeColor="text1"/>
              <w:right w:val="single" w:sz="4" w:space="0" w:color="auto"/>
            </w:tcBorders>
            <w:tcMar>
              <w:top w:w="58" w:type="dxa"/>
              <w:bottom w:w="58" w:type="dxa"/>
            </w:tcMar>
          </w:tcPr>
          <w:p w14:paraId="1C13BC0D" w14:textId="7382AD3D" w:rsidR="0025089E" w:rsidRPr="004C2357" w:rsidRDefault="0025089E" w:rsidP="00DA317F">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4C2357">
              <w:rPr>
                <w:rFonts w:cs="Arial"/>
                <w:sz w:val="22"/>
                <w:szCs w:val="22"/>
              </w:rPr>
              <w:t>Security Inspection of Facilities Impacted by a Local, State, or Federal Emergency Where the NRC's Ability to Conduct Triennial Force On-Force Exercises is Limited</w:t>
            </w:r>
            <w:r w:rsidRPr="004C2357">
              <w:rPr>
                <w:rFonts w:cs="Arial"/>
                <w:sz w:val="22"/>
                <w:szCs w:val="22"/>
                <w:vertAlign w:val="superscript"/>
              </w:rPr>
              <w:t>5</w:t>
            </w:r>
          </w:p>
        </w:tc>
        <w:tc>
          <w:tcPr>
            <w:tcW w:w="1080" w:type="dxa"/>
            <w:tcBorders>
              <w:top w:val="single" w:sz="4" w:space="0" w:color="auto"/>
              <w:left w:val="single" w:sz="4" w:space="0" w:color="auto"/>
              <w:bottom w:val="double" w:sz="2" w:space="0" w:color="000000" w:themeColor="text1"/>
              <w:right w:val="single" w:sz="4" w:space="0" w:color="auto"/>
            </w:tcBorders>
            <w:tcMar>
              <w:top w:w="58" w:type="dxa"/>
              <w:bottom w:w="58" w:type="dxa"/>
            </w:tcMar>
          </w:tcPr>
          <w:p w14:paraId="3C21FE0A" w14:textId="70638E96" w:rsidR="0025089E" w:rsidRPr="004C2357" w:rsidRDefault="0025089E" w:rsidP="00DA317F">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4C2357">
              <w:rPr>
                <w:rFonts w:cs="Arial"/>
                <w:sz w:val="22"/>
                <w:szCs w:val="22"/>
              </w:rPr>
              <w:t>AN</w:t>
            </w:r>
          </w:p>
        </w:tc>
        <w:tc>
          <w:tcPr>
            <w:tcW w:w="1530" w:type="dxa"/>
            <w:tcBorders>
              <w:top w:val="single" w:sz="6" w:space="0" w:color="000000" w:themeColor="text1"/>
              <w:left w:val="single" w:sz="4" w:space="0" w:color="auto"/>
              <w:bottom w:val="double" w:sz="2" w:space="0" w:color="000000" w:themeColor="text1"/>
              <w:right w:val="double" w:sz="6" w:space="0" w:color="000000" w:themeColor="text1"/>
            </w:tcBorders>
            <w:tcMar>
              <w:top w:w="58" w:type="dxa"/>
              <w:bottom w:w="58" w:type="dxa"/>
            </w:tcMar>
          </w:tcPr>
          <w:p w14:paraId="7F1B8BC3" w14:textId="361C0DF5" w:rsidR="0025089E" w:rsidRPr="004C2357" w:rsidRDefault="0025089E" w:rsidP="00DA317F">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FF0000"/>
                <w:sz w:val="22"/>
                <w:szCs w:val="22"/>
              </w:rPr>
            </w:pPr>
          </w:p>
        </w:tc>
      </w:tr>
      <w:tr w:rsidR="005F645C" w:rsidRPr="004C2357" w14:paraId="0F6D94B4" w14:textId="77777777" w:rsidTr="45A8365B">
        <w:trPr>
          <w:jc w:val="center"/>
        </w:trPr>
        <w:tc>
          <w:tcPr>
            <w:tcW w:w="7920" w:type="dxa"/>
            <w:gridSpan w:val="3"/>
            <w:tcBorders>
              <w:top w:val="double" w:sz="2" w:space="0" w:color="000000" w:themeColor="text1"/>
              <w:left w:val="double" w:sz="2" w:space="0" w:color="000000" w:themeColor="text1"/>
              <w:bottom w:val="double" w:sz="2" w:space="0" w:color="000000" w:themeColor="text1"/>
              <w:right w:val="double" w:sz="2" w:space="0" w:color="000000" w:themeColor="text1"/>
            </w:tcBorders>
            <w:tcMar>
              <w:top w:w="58" w:type="dxa"/>
              <w:bottom w:w="58" w:type="dxa"/>
            </w:tcMar>
            <w:vAlign w:val="bottom"/>
          </w:tcPr>
          <w:p w14:paraId="05954977"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Security/Safeguards (Specific) Baseline Sub-Total</w:t>
            </w:r>
            <w:r w:rsidRPr="004C2357">
              <w:rPr>
                <w:rFonts w:cs="Arial"/>
                <w:color w:val="000000"/>
                <w:sz w:val="22"/>
                <w:szCs w:val="22"/>
                <w:vertAlign w:val="superscript"/>
              </w:rPr>
              <w:t>4</w:t>
            </w:r>
          </w:p>
        </w:tc>
        <w:tc>
          <w:tcPr>
            <w:tcW w:w="1530" w:type="dxa"/>
            <w:tcBorders>
              <w:top w:val="double" w:sz="2" w:space="0" w:color="000000" w:themeColor="text1"/>
              <w:left w:val="double" w:sz="2" w:space="0" w:color="000000" w:themeColor="text1"/>
              <w:bottom w:val="double" w:sz="2" w:space="0" w:color="000000" w:themeColor="text1"/>
              <w:right w:val="double" w:sz="2" w:space="0" w:color="000000" w:themeColor="text1"/>
            </w:tcBorders>
            <w:tcMar>
              <w:top w:w="58" w:type="dxa"/>
              <w:bottom w:w="58" w:type="dxa"/>
            </w:tcMar>
            <w:vAlign w:val="bottom"/>
          </w:tcPr>
          <w:p w14:paraId="4B301A4B" w14:textId="132F4FCD" w:rsidR="005F645C" w:rsidRPr="004C2357" w:rsidRDefault="004B5FE7" w:rsidP="0008033D">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4C2357">
              <w:rPr>
                <w:rFonts w:cs="Arial"/>
                <w:sz w:val="22"/>
                <w:szCs w:val="22"/>
              </w:rPr>
              <w:t>24</w:t>
            </w:r>
            <w:r w:rsidR="00787D11" w:rsidRPr="004C2357">
              <w:rPr>
                <w:rFonts w:cs="Arial"/>
                <w:sz w:val="22"/>
                <w:szCs w:val="22"/>
              </w:rPr>
              <w:t>4</w:t>
            </w:r>
          </w:p>
        </w:tc>
      </w:tr>
      <w:tr w:rsidR="005F645C" w:rsidRPr="004C2357" w14:paraId="2F4E88DF" w14:textId="77777777" w:rsidTr="45A8365B">
        <w:trPr>
          <w:trHeight w:val="269"/>
          <w:jc w:val="center"/>
        </w:trPr>
        <w:tc>
          <w:tcPr>
            <w:tcW w:w="1440" w:type="dxa"/>
            <w:tcBorders>
              <w:top w:val="double" w:sz="2" w:space="0" w:color="000000" w:themeColor="text1"/>
              <w:left w:val="nil"/>
              <w:bottom w:val="double" w:sz="2" w:space="0" w:color="000000" w:themeColor="text1"/>
              <w:right w:val="nil"/>
            </w:tcBorders>
            <w:tcMar>
              <w:top w:w="58" w:type="dxa"/>
              <w:bottom w:w="58" w:type="dxa"/>
            </w:tcMar>
          </w:tcPr>
          <w:p w14:paraId="79EE6E9E" w14:textId="77777777" w:rsidR="00FE0B7E" w:rsidRPr="004C2357" w:rsidRDefault="00FE0B7E"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5400" w:type="dxa"/>
            <w:tcBorders>
              <w:top w:val="double" w:sz="2" w:space="0" w:color="000000" w:themeColor="text1"/>
              <w:left w:val="nil"/>
              <w:bottom w:val="double" w:sz="2" w:space="0" w:color="000000" w:themeColor="text1"/>
              <w:right w:val="nil"/>
            </w:tcBorders>
            <w:tcMar>
              <w:top w:w="58" w:type="dxa"/>
              <w:bottom w:w="58" w:type="dxa"/>
            </w:tcMar>
          </w:tcPr>
          <w:p w14:paraId="4B168A33" w14:textId="77777777" w:rsidR="00FE0B7E" w:rsidRPr="004C2357" w:rsidRDefault="00FE0B7E"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1080" w:type="dxa"/>
            <w:tcBorders>
              <w:top w:val="double" w:sz="2" w:space="0" w:color="000000" w:themeColor="text1"/>
              <w:left w:val="nil"/>
              <w:bottom w:val="double" w:sz="2" w:space="0" w:color="000000" w:themeColor="text1"/>
              <w:right w:val="nil"/>
            </w:tcBorders>
            <w:tcMar>
              <w:top w:w="58" w:type="dxa"/>
              <w:bottom w:w="58" w:type="dxa"/>
            </w:tcMar>
          </w:tcPr>
          <w:p w14:paraId="3AC0A876"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1530" w:type="dxa"/>
            <w:tcBorders>
              <w:top w:val="double" w:sz="2" w:space="0" w:color="000000" w:themeColor="text1"/>
              <w:left w:val="nil"/>
              <w:bottom w:val="double" w:sz="2" w:space="0" w:color="000000" w:themeColor="text1"/>
              <w:right w:val="nil"/>
            </w:tcBorders>
            <w:tcMar>
              <w:top w:w="58" w:type="dxa"/>
              <w:bottom w:w="58" w:type="dxa"/>
            </w:tcMar>
          </w:tcPr>
          <w:p w14:paraId="0C0B79DB"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r>
      <w:tr w:rsidR="005F645C" w:rsidRPr="004C2357" w14:paraId="41298387" w14:textId="77777777" w:rsidTr="45A8365B">
        <w:trPr>
          <w:trHeight w:val="864"/>
          <w:jc w:val="center"/>
        </w:trPr>
        <w:tc>
          <w:tcPr>
            <w:tcW w:w="1440" w:type="dxa"/>
            <w:tcBorders>
              <w:top w:val="double" w:sz="2" w:space="0" w:color="000000" w:themeColor="text1"/>
              <w:left w:val="double" w:sz="2" w:space="0" w:color="000000" w:themeColor="text1"/>
              <w:bottom w:val="single" w:sz="4" w:space="0" w:color="auto"/>
              <w:right w:val="single" w:sz="4" w:space="0" w:color="auto"/>
            </w:tcBorders>
            <w:tcMar>
              <w:top w:w="58" w:type="dxa"/>
              <w:bottom w:w="58" w:type="dxa"/>
            </w:tcMar>
            <w:vAlign w:val="bottom"/>
          </w:tcPr>
          <w:p w14:paraId="72E5A355" w14:textId="77777777" w:rsidR="005F645C" w:rsidRPr="004C2357"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Inspection</w:t>
            </w:r>
          </w:p>
          <w:p w14:paraId="6EB7E94A" w14:textId="77777777" w:rsidR="005F645C" w:rsidRPr="004C2357"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Procedure</w:t>
            </w:r>
          </w:p>
          <w:p w14:paraId="207DAE00" w14:textId="77777777" w:rsidR="005F645C" w:rsidRPr="004C2357"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No.</w:t>
            </w:r>
          </w:p>
        </w:tc>
        <w:tc>
          <w:tcPr>
            <w:tcW w:w="5400" w:type="dxa"/>
            <w:tcBorders>
              <w:top w:val="double" w:sz="2" w:space="0" w:color="000000" w:themeColor="text1"/>
              <w:left w:val="single" w:sz="4" w:space="0" w:color="auto"/>
              <w:bottom w:val="single" w:sz="4" w:space="0" w:color="auto"/>
              <w:right w:val="single" w:sz="4" w:space="0" w:color="auto"/>
            </w:tcBorders>
            <w:tcMar>
              <w:top w:w="58" w:type="dxa"/>
              <w:bottom w:w="58" w:type="dxa"/>
            </w:tcMar>
            <w:vAlign w:val="bottom"/>
          </w:tcPr>
          <w:p w14:paraId="1089020E" w14:textId="77777777" w:rsidR="005F645C" w:rsidRPr="004C2357"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Security - Coordinated</w:t>
            </w:r>
          </w:p>
          <w:p w14:paraId="73209492" w14:textId="77777777" w:rsidR="005F645C" w:rsidRPr="004C2357"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(Title)</w:t>
            </w:r>
          </w:p>
        </w:tc>
        <w:tc>
          <w:tcPr>
            <w:tcW w:w="1080" w:type="dxa"/>
            <w:tcBorders>
              <w:top w:val="double" w:sz="2" w:space="0" w:color="000000" w:themeColor="text1"/>
              <w:left w:val="single" w:sz="4" w:space="0" w:color="auto"/>
              <w:bottom w:val="single" w:sz="4" w:space="0" w:color="auto"/>
              <w:right w:val="single" w:sz="4" w:space="0" w:color="auto"/>
            </w:tcBorders>
            <w:tcMar>
              <w:top w:w="58" w:type="dxa"/>
              <w:bottom w:w="58" w:type="dxa"/>
            </w:tcMar>
            <w:vAlign w:val="bottom"/>
          </w:tcPr>
          <w:p w14:paraId="43F09BCD" w14:textId="77777777" w:rsidR="005F645C" w:rsidRPr="004C2357"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Freq.</w:t>
            </w:r>
          </w:p>
        </w:tc>
        <w:tc>
          <w:tcPr>
            <w:tcW w:w="1530" w:type="dxa"/>
            <w:tcBorders>
              <w:top w:val="double" w:sz="2" w:space="0" w:color="000000" w:themeColor="text1"/>
              <w:left w:val="single" w:sz="4" w:space="0" w:color="auto"/>
              <w:bottom w:val="single" w:sz="4" w:space="0" w:color="auto"/>
              <w:right w:val="double" w:sz="2" w:space="0" w:color="000000" w:themeColor="text1"/>
            </w:tcBorders>
            <w:tcMar>
              <w:top w:w="58" w:type="dxa"/>
              <w:bottom w:w="58" w:type="dxa"/>
            </w:tcMar>
            <w:vAlign w:val="bottom"/>
          </w:tcPr>
          <w:p w14:paraId="0095DD92" w14:textId="77777777" w:rsidR="005F645C" w:rsidRPr="004C2357"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Annualized</w:t>
            </w:r>
          </w:p>
          <w:p w14:paraId="1061D234" w14:textId="77777777" w:rsidR="005F645C" w:rsidRPr="004C2357"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Estimated</w:t>
            </w:r>
          </w:p>
          <w:p w14:paraId="13C9D628" w14:textId="77777777" w:rsidR="005F645C" w:rsidRPr="004C2357"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Resources</w:t>
            </w:r>
            <w:r w:rsidRPr="004C2357">
              <w:rPr>
                <w:rFonts w:cs="Arial"/>
                <w:color w:val="000000"/>
                <w:sz w:val="22"/>
                <w:szCs w:val="22"/>
                <w:vertAlign w:val="superscript"/>
              </w:rPr>
              <w:t>3</w:t>
            </w:r>
          </w:p>
        </w:tc>
      </w:tr>
      <w:tr w:rsidR="005F645C" w:rsidRPr="004C2357" w14:paraId="59D38759" w14:textId="77777777" w:rsidTr="45A8365B">
        <w:trPr>
          <w:jc w:val="center"/>
        </w:trPr>
        <w:tc>
          <w:tcPr>
            <w:tcW w:w="1440" w:type="dxa"/>
            <w:tcBorders>
              <w:top w:val="single" w:sz="6" w:space="0" w:color="000000" w:themeColor="text1"/>
              <w:left w:val="double" w:sz="6" w:space="0" w:color="000000" w:themeColor="text1"/>
              <w:bottom w:val="single" w:sz="6" w:space="0" w:color="000000" w:themeColor="text1"/>
              <w:right w:val="single" w:sz="6" w:space="0" w:color="000000" w:themeColor="text1"/>
            </w:tcBorders>
            <w:tcMar>
              <w:top w:w="58" w:type="dxa"/>
              <w:bottom w:w="58" w:type="dxa"/>
            </w:tcMar>
            <w:vAlign w:val="bottom"/>
          </w:tcPr>
          <w:p w14:paraId="45713B27"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71151</w:t>
            </w:r>
          </w:p>
        </w:tc>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58" w:type="dxa"/>
              <w:bottom w:w="58" w:type="dxa"/>
            </w:tcMar>
            <w:vAlign w:val="bottom"/>
          </w:tcPr>
          <w:p w14:paraId="23F72967"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Performance Indicator Verification</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58" w:type="dxa"/>
              <w:bottom w:w="58" w:type="dxa"/>
            </w:tcMar>
            <w:vAlign w:val="bottom"/>
          </w:tcPr>
          <w:p w14:paraId="5BFC0CEA"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A</w:t>
            </w:r>
          </w:p>
        </w:tc>
        <w:tc>
          <w:tcPr>
            <w:tcW w:w="1530" w:type="dxa"/>
            <w:tcBorders>
              <w:top w:val="single" w:sz="6" w:space="0" w:color="000000" w:themeColor="text1"/>
              <w:left w:val="single" w:sz="6" w:space="0" w:color="000000" w:themeColor="text1"/>
              <w:bottom w:val="single" w:sz="6" w:space="0" w:color="000000" w:themeColor="text1"/>
              <w:right w:val="double" w:sz="6" w:space="0" w:color="000000" w:themeColor="text1"/>
            </w:tcBorders>
            <w:tcMar>
              <w:top w:w="58" w:type="dxa"/>
              <w:bottom w:w="58" w:type="dxa"/>
            </w:tcMar>
            <w:vAlign w:val="bottom"/>
          </w:tcPr>
          <w:p w14:paraId="6F884532"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4</w:t>
            </w:r>
          </w:p>
        </w:tc>
      </w:tr>
      <w:tr w:rsidR="005F645C" w:rsidRPr="004C2357" w14:paraId="70A6C009" w14:textId="77777777" w:rsidTr="45A8365B">
        <w:trPr>
          <w:jc w:val="center"/>
        </w:trPr>
        <w:tc>
          <w:tcPr>
            <w:tcW w:w="1440" w:type="dxa"/>
            <w:tcBorders>
              <w:top w:val="single" w:sz="6" w:space="0" w:color="000000" w:themeColor="text1"/>
              <w:left w:val="double" w:sz="6" w:space="0" w:color="000000" w:themeColor="text1"/>
              <w:bottom w:val="single" w:sz="4" w:space="0" w:color="auto"/>
              <w:right w:val="single" w:sz="6" w:space="0" w:color="000000" w:themeColor="text1"/>
            </w:tcBorders>
            <w:tcMar>
              <w:top w:w="58" w:type="dxa"/>
              <w:bottom w:w="58" w:type="dxa"/>
            </w:tcMar>
            <w:vAlign w:val="bottom"/>
          </w:tcPr>
          <w:p w14:paraId="22FC48A9"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71152</w:t>
            </w:r>
          </w:p>
        </w:tc>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58" w:type="dxa"/>
              <w:bottom w:w="58" w:type="dxa"/>
            </w:tcMar>
            <w:vAlign w:val="bottom"/>
          </w:tcPr>
          <w:p w14:paraId="437C4161" w14:textId="13B1308E" w:rsidR="005F645C" w:rsidRPr="004C2357" w:rsidRDefault="003A4A18"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ins w:id="5" w:author="Author">
              <w:r w:rsidRPr="00364A90">
                <w:rPr>
                  <w:rFonts w:cs="Arial"/>
                  <w:color w:val="000000"/>
                  <w:sz w:val="22"/>
                  <w:szCs w:val="22"/>
                </w:rPr>
                <w:t xml:space="preserve">Problem </w:t>
              </w:r>
            </w:ins>
            <w:r w:rsidR="00364A90" w:rsidRPr="00364A90">
              <w:rPr>
                <w:rFonts w:cs="Arial"/>
                <w:color w:val="000000"/>
                <w:sz w:val="22"/>
                <w:szCs w:val="22"/>
              </w:rPr>
              <w:t xml:space="preserve">Identification and Resolution </w:t>
            </w:r>
            <w:ins w:id="6" w:author="Author">
              <w:r w:rsidR="00A55ED6" w:rsidRPr="00364A90">
                <w:rPr>
                  <w:rFonts w:cs="Arial"/>
                  <w:color w:val="000000"/>
                  <w:sz w:val="22"/>
                  <w:szCs w:val="22"/>
                </w:rPr>
                <w:t>(PI&amp;R)</w:t>
              </w:r>
            </w:ins>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58" w:type="dxa"/>
              <w:bottom w:w="58" w:type="dxa"/>
            </w:tcMar>
            <w:vAlign w:val="bottom"/>
          </w:tcPr>
          <w:p w14:paraId="10E4F2BE"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A/B</w:t>
            </w:r>
          </w:p>
        </w:tc>
        <w:tc>
          <w:tcPr>
            <w:tcW w:w="1530" w:type="dxa"/>
            <w:tcBorders>
              <w:top w:val="single" w:sz="6" w:space="0" w:color="000000" w:themeColor="text1"/>
              <w:left w:val="single" w:sz="6" w:space="0" w:color="000000" w:themeColor="text1"/>
              <w:bottom w:val="single" w:sz="4" w:space="0" w:color="auto"/>
              <w:right w:val="double" w:sz="6" w:space="0" w:color="000000" w:themeColor="text1"/>
            </w:tcBorders>
            <w:tcMar>
              <w:top w:w="58" w:type="dxa"/>
              <w:bottom w:w="58" w:type="dxa"/>
            </w:tcMar>
            <w:vAlign w:val="bottom"/>
          </w:tcPr>
          <w:p w14:paraId="3A4127F5"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23</w:t>
            </w:r>
          </w:p>
        </w:tc>
      </w:tr>
      <w:tr w:rsidR="005F645C" w:rsidRPr="004C2357" w14:paraId="7B71BF36" w14:textId="77777777" w:rsidTr="00DA317F">
        <w:trPr>
          <w:jc w:val="center"/>
        </w:trPr>
        <w:tc>
          <w:tcPr>
            <w:tcW w:w="1440" w:type="dxa"/>
            <w:tcBorders>
              <w:top w:val="single" w:sz="4" w:space="0" w:color="auto"/>
              <w:left w:val="double" w:sz="2" w:space="0" w:color="000000" w:themeColor="text1"/>
              <w:bottom w:val="double" w:sz="2" w:space="0" w:color="000000" w:themeColor="text1"/>
              <w:right w:val="single" w:sz="4" w:space="0" w:color="auto"/>
            </w:tcBorders>
            <w:tcMar>
              <w:top w:w="58" w:type="dxa"/>
              <w:bottom w:w="58" w:type="dxa"/>
            </w:tcMar>
          </w:tcPr>
          <w:p w14:paraId="482217E6" w14:textId="77777777" w:rsidR="005F645C" w:rsidRPr="004C2357" w:rsidRDefault="005F645C" w:rsidP="00DA317F">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71153</w:t>
            </w:r>
          </w:p>
        </w:tc>
        <w:tc>
          <w:tcPr>
            <w:tcW w:w="5400" w:type="dxa"/>
            <w:tcBorders>
              <w:top w:val="single" w:sz="6" w:space="0" w:color="000000" w:themeColor="text1"/>
              <w:left w:val="single" w:sz="4" w:space="0" w:color="auto"/>
              <w:bottom w:val="double" w:sz="2" w:space="0" w:color="000000" w:themeColor="text1"/>
              <w:right w:val="single" w:sz="6" w:space="0" w:color="000000" w:themeColor="text1"/>
            </w:tcBorders>
            <w:tcMar>
              <w:top w:w="58" w:type="dxa"/>
              <w:bottom w:w="58" w:type="dxa"/>
            </w:tcMar>
          </w:tcPr>
          <w:p w14:paraId="5EFBAB7E" w14:textId="55F8011E" w:rsidR="005F645C" w:rsidRPr="004C2357" w:rsidRDefault="00DA317F" w:rsidP="00DA317F">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A317F">
              <w:rPr>
                <w:rFonts w:cs="Arial"/>
                <w:color w:val="000000"/>
                <w:sz w:val="22"/>
                <w:szCs w:val="22"/>
              </w:rPr>
              <w:t xml:space="preserve">Follow up </w:t>
            </w:r>
            <w:ins w:id="7" w:author="Author">
              <w:r w:rsidR="00A55ED6" w:rsidRPr="00DA317F">
                <w:rPr>
                  <w:rFonts w:cs="Arial"/>
                  <w:color w:val="000000"/>
                  <w:sz w:val="22"/>
                  <w:szCs w:val="22"/>
                </w:rPr>
                <w:t>of Events and Notices of Enforcement Discretion</w:t>
              </w:r>
            </w:ins>
          </w:p>
        </w:tc>
        <w:tc>
          <w:tcPr>
            <w:tcW w:w="1080" w:type="dxa"/>
            <w:tcBorders>
              <w:top w:val="single" w:sz="6" w:space="0" w:color="000000" w:themeColor="text1"/>
              <w:left w:val="single" w:sz="6" w:space="0" w:color="000000" w:themeColor="text1"/>
              <w:bottom w:val="double" w:sz="2" w:space="0" w:color="000000" w:themeColor="text1"/>
              <w:right w:val="single" w:sz="4" w:space="0" w:color="auto"/>
            </w:tcBorders>
            <w:tcMar>
              <w:top w:w="58" w:type="dxa"/>
              <w:bottom w:w="58" w:type="dxa"/>
            </w:tcMar>
          </w:tcPr>
          <w:p w14:paraId="77EEF1E9" w14:textId="77777777" w:rsidR="005F645C" w:rsidRPr="004C2357" w:rsidRDefault="005F645C" w:rsidP="00DA317F">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AN</w:t>
            </w:r>
          </w:p>
        </w:tc>
        <w:tc>
          <w:tcPr>
            <w:tcW w:w="1530" w:type="dxa"/>
            <w:tcBorders>
              <w:top w:val="single" w:sz="4" w:space="0" w:color="auto"/>
              <w:left w:val="single" w:sz="4" w:space="0" w:color="auto"/>
              <w:bottom w:val="double" w:sz="2" w:space="0" w:color="000000" w:themeColor="text1"/>
              <w:right w:val="double" w:sz="2" w:space="0" w:color="000000" w:themeColor="text1"/>
            </w:tcBorders>
            <w:tcMar>
              <w:top w:w="58" w:type="dxa"/>
              <w:bottom w:w="58" w:type="dxa"/>
            </w:tcMar>
          </w:tcPr>
          <w:p w14:paraId="24C3827D" w14:textId="77777777" w:rsidR="005F645C" w:rsidRPr="004C2357" w:rsidRDefault="005F645C" w:rsidP="00DA317F">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7</w:t>
            </w:r>
          </w:p>
        </w:tc>
      </w:tr>
      <w:tr w:rsidR="005F645C" w:rsidRPr="004C2357" w14:paraId="39453C75" w14:textId="77777777" w:rsidTr="45A8365B">
        <w:trPr>
          <w:jc w:val="center"/>
        </w:trPr>
        <w:tc>
          <w:tcPr>
            <w:tcW w:w="7920" w:type="dxa"/>
            <w:gridSpan w:val="3"/>
            <w:tcBorders>
              <w:top w:val="double" w:sz="2" w:space="0" w:color="000000" w:themeColor="text1"/>
              <w:left w:val="single" w:sz="4" w:space="0" w:color="auto"/>
              <w:bottom w:val="single" w:sz="4" w:space="0" w:color="auto"/>
              <w:right w:val="single" w:sz="4" w:space="0" w:color="auto"/>
            </w:tcBorders>
            <w:tcMar>
              <w:top w:w="58" w:type="dxa"/>
              <w:bottom w:w="58" w:type="dxa"/>
            </w:tcMar>
            <w:vAlign w:val="bottom"/>
          </w:tcPr>
          <w:p w14:paraId="55C17799" w14:textId="77777777" w:rsidR="005F645C" w:rsidRPr="004C2357" w:rsidRDefault="005F645C" w:rsidP="00DB7A66">
            <w:pPr>
              <w:widowControl/>
              <w:tabs>
                <w:tab w:val="right" w:pos="120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C2357">
              <w:rPr>
                <w:rFonts w:cs="Arial"/>
                <w:color w:val="000000"/>
                <w:sz w:val="22"/>
                <w:szCs w:val="22"/>
              </w:rPr>
              <w:tab/>
              <w:t>Security/Safeguards (Coordinated) Baseline Sub-Total</w:t>
            </w:r>
          </w:p>
        </w:tc>
        <w:tc>
          <w:tcPr>
            <w:tcW w:w="1530" w:type="dxa"/>
            <w:tcBorders>
              <w:top w:val="double" w:sz="2" w:space="0" w:color="000000" w:themeColor="text1"/>
              <w:left w:val="single" w:sz="4" w:space="0" w:color="auto"/>
              <w:bottom w:val="single" w:sz="4" w:space="0" w:color="auto"/>
              <w:right w:val="single" w:sz="4" w:space="0" w:color="auto"/>
            </w:tcBorders>
            <w:tcMar>
              <w:top w:w="58" w:type="dxa"/>
              <w:bottom w:w="58" w:type="dxa"/>
            </w:tcMar>
            <w:vAlign w:val="bottom"/>
          </w:tcPr>
          <w:p w14:paraId="7A160185" w14:textId="77777777" w:rsidR="005F645C" w:rsidRPr="004C2357"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4C2357">
              <w:rPr>
                <w:rFonts w:cs="Arial"/>
                <w:color w:val="000000"/>
                <w:sz w:val="22"/>
                <w:szCs w:val="22"/>
              </w:rPr>
              <w:t>34</w:t>
            </w:r>
          </w:p>
        </w:tc>
      </w:tr>
    </w:tbl>
    <w:p w14:paraId="302D3922" w14:textId="0F013C5D" w:rsidR="00162AD7" w:rsidRPr="004C2357" w:rsidRDefault="00162AD7"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sectPr w:rsidR="00162AD7" w:rsidRPr="004C2357" w:rsidSect="00CE4DE9">
          <w:footerReference w:type="default" r:id="rId14"/>
          <w:pgSz w:w="12240" w:h="15840"/>
          <w:pgMar w:top="1440" w:right="1440" w:bottom="1440" w:left="1440" w:header="720" w:footer="720" w:gutter="0"/>
          <w:pgNumType w:start="1"/>
          <w:cols w:space="720"/>
          <w:noEndnote/>
          <w:docGrid w:linePitch="326"/>
        </w:sectPr>
      </w:pPr>
    </w:p>
    <w:p w14:paraId="57C87839" w14:textId="3B08ED70" w:rsidR="005F645C" w:rsidRPr="004C2357" w:rsidRDefault="005F645C" w:rsidP="000B02B7">
      <w:pPr>
        <w:pStyle w:val="BodyText"/>
        <w:rPr>
          <w:color w:val="000000"/>
        </w:rPr>
      </w:pPr>
      <w:r w:rsidRPr="004C2357">
        <w:rPr>
          <w:color w:val="000000"/>
        </w:rPr>
        <w:lastRenderedPageBreak/>
        <w:t>Security Cornerstone Baseline Inspection-Annualized Grand Total</w:t>
      </w:r>
      <w:r w:rsidRPr="004C2357">
        <w:rPr>
          <w:color w:val="000000"/>
          <w:vertAlign w:val="superscript"/>
        </w:rPr>
        <w:t>4</w:t>
      </w:r>
      <w:r w:rsidR="00226A73" w:rsidRPr="004C2357">
        <w:rPr>
          <w:color w:val="000000"/>
          <w:vertAlign w:val="superscript"/>
        </w:rPr>
        <w:t xml:space="preserve"> </w:t>
      </w:r>
      <w:r w:rsidR="004B5FE7" w:rsidRPr="004C2357">
        <w:t>2</w:t>
      </w:r>
      <w:r w:rsidR="000E5B0C" w:rsidRPr="004C2357">
        <w:t>7</w:t>
      </w:r>
      <w:r w:rsidR="00787D11" w:rsidRPr="004C2357">
        <w:t>8</w:t>
      </w:r>
      <w:r w:rsidR="00A25AB8" w:rsidRPr="004C2357">
        <w:rPr>
          <w:color w:val="FF0000"/>
        </w:rPr>
        <w:t xml:space="preserve"> </w:t>
      </w:r>
      <w:r w:rsidRPr="004C2357">
        <w:rPr>
          <w:color w:val="000000"/>
        </w:rPr>
        <w:t>hours</w:t>
      </w:r>
    </w:p>
    <w:p w14:paraId="368E1F00" w14:textId="65A78F42" w:rsidR="005F645C" w:rsidRPr="004C2357" w:rsidRDefault="005F645C" w:rsidP="009E380A">
      <w:pPr>
        <w:pStyle w:val="BodyText-table"/>
        <w:ind w:left="720" w:hanging="360"/>
      </w:pPr>
      <w:r w:rsidRPr="004C2357">
        <w:t>1.</w:t>
      </w:r>
      <w:r w:rsidRPr="004C2357">
        <w:tab/>
        <w:t>Inspection budget funded by NSIR.</w:t>
      </w:r>
    </w:p>
    <w:p w14:paraId="3BC3678D" w14:textId="3B6C4901" w:rsidR="005F645C" w:rsidRPr="004C2357" w:rsidRDefault="00AA0965" w:rsidP="007B541F">
      <w:pPr>
        <w:pStyle w:val="BodyText-table"/>
        <w:ind w:left="720" w:hanging="360"/>
        <w:rPr>
          <w:rFonts w:cs="Arial"/>
          <w:color w:val="000000"/>
        </w:rPr>
      </w:pPr>
      <w:r w:rsidRPr="004C2357">
        <w:rPr>
          <w:rFonts w:cs="Arial"/>
          <w:color w:val="000000"/>
        </w:rPr>
        <w:t>2.</w:t>
      </w:r>
      <w:r w:rsidRPr="004C2357">
        <w:rPr>
          <w:rFonts w:cs="Arial"/>
          <w:color w:val="000000"/>
        </w:rPr>
        <w:tab/>
        <w:t>A = A</w:t>
      </w:r>
      <w:r w:rsidR="005F645C" w:rsidRPr="004C2357">
        <w:rPr>
          <w:rFonts w:cs="Arial"/>
          <w:color w:val="000000"/>
        </w:rPr>
        <w:t>nnual, B</w:t>
      </w:r>
      <w:r w:rsidR="00345791" w:rsidRPr="004C2357">
        <w:rPr>
          <w:rFonts w:cs="Arial"/>
          <w:color w:val="000000"/>
        </w:rPr>
        <w:t xml:space="preserve"> </w:t>
      </w:r>
      <w:r w:rsidRPr="004C2357">
        <w:rPr>
          <w:rFonts w:cs="Arial"/>
          <w:color w:val="000000"/>
        </w:rPr>
        <w:t>= Biennial, T = T</w:t>
      </w:r>
      <w:r w:rsidR="005F645C" w:rsidRPr="004C2357">
        <w:rPr>
          <w:rFonts w:cs="Arial"/>
          <w:color w:val="000000"/>
        </w:rPr>
        <w:t xml:space="preserve">riennial, </w:t>
      </w:r>
      <w:r w:rsidRPr="004C2357">
        <w:rPr>
          <w:rFonts w:cs="Arial"/>
          <w:color w:val="000000"/>
        </w:rPr>
        <w:t>Q = Quadrennial, AN = As N</w:t>
      </w:r>
      <w:r w:rsidR="005F645C" w:rsidRPr="004C2357">
        <w:rPr>
          <w:rFonts w:cs="Arial"/>
          <w:color w:val="000000"/>
        </w:rPr>
        <w:t>eeded.</w:t>
      </w:r>
      <w:r w:rsidR="00CE67BA">
        <w:rPr>
          <w:rFonts w:cs="Arial"/>
          <w:color w:val="000000"/>
        </w:rPr>
        <w:t xml:space="preserve"> </w:t>
      </w:r>
      <w:r w:rsidR="00E34813">
        <w:rPr>
          <w:rFonts w:cs="Arial"/>
          <w:color w:val="000000"/>
        </w:rPr>
        <w:br/>
      </w:r>
      <w:r w:rsidR="005F645C" w:rsidRPr="004C2357">
        <w:rPr>
          <w:rFonts w:cs="Arial"/>
          <w:color w:val="000000"/>
        </w:rPr>
        <w:t>See I</w:t>
      </w:r>
      <w:r w:rsidR="00850BBD" w:rsidRPr="004C2357">
        <w:rPr>
          <w:rFonts w:cs="Arial"/>
          <w:color w:val="000000"/>
        </w:rPr>
        <w:t>MC</w:t>
      </w:r>
      <w:r w:rsidR="007B541F">
        <w:rPr>
          <w:rFonts w:cs="Arial"/>
          <w:color w:val="000000"/>
        </w:rPr>
        <w:t> </w:t>
      </w:r>
      <w:r w:rsidR="00850BBD" w:rsidRPr="004C2357">
        <w:rPr>
          <w:rFonts w:cs="Arial"/>
          <w:color w:val="000000"/>
        </w:rPr>
        <w:t xml:space="preserve">2201 </w:t>
      </w:r>
      <w:r w:rsidR="005F645C" w:rsidRPr="004C2357">
        <w:rPr>
          <w:rFonts w:cs="Arial"/>
          <w:color w:val="000000"/>
        </w:rPr>
        <w:t>for definitions.</w:t>
      </w:r>
    </w:p>
    <w:p w14:paraId="52686CA8" w14:textId="4AA9ACD1" w:rsidR="005F645C" w:rsidRPr="004C2357" w:rsidRDefault="005F645C" w:rsidP="009E380A">
      <w:pPr>
        <w:pStyle w:val="BodyText-table"/>
        <w:ind w:left="720" w:hanging="360"/>
        <w:rPr>
          <w:rFonts w:cs="Arial"/>
          <w:color w:val="000000"/>
        </w:rPr>
      </w:pPr>
      <w:r w:rsidRPr="004C2357">
        <w:rPr>
          <w:rFonts w:cs="Arial"/>
          <w:color w:val="000000"/>
        </w:rPr>
        <w:t>3.</w:t>
      </w:r>
      <w:r w:rsidRPr="004C2357">
        <w:rPr>
          <w:rFonts w:cs="Arial"/>
          <w:color w:val="000000"/>
        </w:rPr>
        <w:tab/>
      </w:r>
      <w:r w:rsidR="00671BD8" w:rsidRPr="004C2357">
        <w:rPr>
          <w:rFonts w:cs="Arial"/>
          <w:color w:val="000000"/>
        </w:rPr>
        <w:t>Direct inspection effort (hours)</w:t>
      </w:r>
      <w:r w:rsidR="005D1AB0" w:rsidRPr="004C2357">
        <w:rPr>
          <w:rFonts w:cs="Arial"/>
          <w:color w:val="000000"/>
        </w:rPr>
        <w:t>,</w:t>
      </w:r>
      <w:r w:rsidR="00671BD8" w:rsidRPr="004C2357">
        <w:rPr>
          <w:rFonts w:cs="Arial"/>
          <w:color w:val="000000"/>
        </w:rPr>
        <w:t xml:space="preserve"> based on conducting the nominal range of inspection requirements within the inspectable area</w:t>
      </w:r>
      <w:r w:rsidRPr="004C2357">
        <w:rPr>
          <w:rFonts w:cs="Arial"/>
          <w:color w:val="000000"/>
        </w:rPr>
        <w:t>.</w:t>
      </w:r>
    </w:p>
    <w:p w14:paraId="0B1D3A1B" w14:textId="0B7F4962" w:rsidR="007B528B" w:rsidRPr="004C2357" w:rsidRDefault="005F645C" w:rsidP="009E380A">
      <w:pPr>
        <w:pStyle w:val="BodyText-table"/>
        <w:ind w:left="720" w:hanging="360"/>
        <w:rPr>
          <w:rFonts w:cs="Arial"/>
          <w:color w:val="000000"/>
        </w:rPr>
      </w:pPr>
      <w:r w:rsidRPr="004C2357">
        <w:rPr>
          <w:rFonts w:cs="Arial"/>
          <w:color w:val="000000"/>
        </w:rPr>
        <w:t>4.</w:t>
      </w:r>
      <w:r w:rsidRPr="004C2357">
        <w:rPr>
          <w:rFonts w:cs="Arial"/>
          <w:color w:val="000000"/>
        </w:rPr>
        <w:tab/>
        <w:t xml:space="preserve">Total does not include resident inspector </w:t>
      </w:r>
      <w:r w:rsidR="00D643BC" w:rsidRPr="004C2357">
        <w:rPr>
          <w:rFonts w:cs="Arial"/>
          <w:color w:val="000000"/>
        </w:rPr>
        <w:t xml:space="preserve">plant status </w:t>
      </w:r>
      <w:r w:rsidRPr="004C2357">
        <w:rPr>
          <w:rFonts w:cs="Arial"/>
          <w:color w:val="000000"/>
        </w:rPr>
        <w:t>activities that are not considered direct inspection effort.</w:t>
      </w:r>
      <w:r w:rsidR="00CE67BA">
        <w:rPr>
          <w:rFonts w:cs="Arial"/>
          <w:color w:val="000000"/>
        </w:rPr>
        <w:t xml:space="preserve"> </w:t>
      </w:r>
      <w:r w:rsidR="00E050FA" w:rsidRPr="004C2357">
        <w:rPr>
          <w:rFonts w:cs="Arial"/>
          <w:color w:val="000000"/>
        </w:rPr>
        <w:t>I</w:t>
      </w:r>
      <w:r w:rsidRPr="004C2357">
        <w:rPr>
          <w:rFonts w:cs="Arial"/>
          <w:color w:val="000000"/>
        </w:rPr>
        <w:t xml:space="preserve">nspection budget allocation for these inspections will be funded by </w:t>
      </w:r>
      <w:r w:rsidR="009A0D2C" w:rsidRPr="004C2357">
        <w:rPr>
          <w:rFonts w:cs="Arial"/>
          <w:color w:val="000000"/>
        </w:rPr>
        <w:t>the Office of Nuclear Reactor Regulation</w:t>
      </w:r>
      <w:r w:rsidR="00D67C7C" w:rsidRPr="004C2357">
        <w:rPr>
          <w:rFonts w:cs="Arial"/>
          <w:color w:val="000000"/>
        </w:rPr>
        <w:t>.</w:t>
      </w:r>
      <w:r w:rsidR="009A0D2C" w:rsidRPr="004C2357">
        <w:rPr>
          <w:rFonts w:cs="Arial"/>
          <w:color w:val="000000"/>
        </w:rPr>
        <w:t xml:space="preserve"> </w:t>
      </w:r>
    </w:p>
    <w:p w14:paraId="2E01F2D7" w14:textId="521E3085" w:rsidR="0025089E" w:rsidRPr="004C2357" w:rsidRDefault="0025089E" w:rsidP="009E380A">
      <w:pPr>
        <w:pStyle w:val="BodyText-table"/>
        <w:ind w:left="720" w:hanging="360"/>
        <w:rPr>
          <w:rFonts w:cs="Arial"/>
        </w:rPr>
      </w:pPr>
      <w:r w:rsidRPr="004C2357">
        <w:rPr>
          <w:rFonts w:cs="Arial"/>
          <w:color w:val="000000"/>
        </w:rPr>
        <w:t xml:space="preserve">5. </w:t>
      </w:r>
      <w:r w:rsidRPr="004C2357">
        <w:rPr>
          <w:rFonts w:cs="Arial"/>
          <w:color w:val="000000"/>
        </w:rPr>
        <w:tab/>
      </w:r>
      <w:r w:rsidR="00642C53" w:rsidRPr="004C2357">
        <w:rPr>
          <w:rFonts w:cs="Arial"/>
        </w:rPr>
        <w:t>The annualized estimated resource for IP 92707 will utilize resources allocated for IP 71130.03.</w:t>
      </w:r>
      <w:r w:rsidR="00CE67BA">
        <w:rPr>
          <w:rFonts w:cs="Arial"/>
        </w:rPr>
        <w:t xml:space="preserve"> </w:t>
      </w:r>
      <w:r w:rsidRPr="004C2357">
        <w:rPr>
          <w:rFonts w:cs="Arial"/>
        </w:rPr>
        <w:t>IP 92707 Inspections will only be conducted if IP 71130.03 cannot be performed.</w:t>
      </w:r>
      <w:r w:rsidR="00CE67BA">
        <w:rPr>
          <w:rFonts w:cs="Arial"/>
        </w:rPr>
        <w:t xml:space="preserve"> </w:t>
      </w:r>
      <w:r w:rsidR="00432BFB" w:rsidRPr="004C2357">
        <w:rPr>
          <w:rFonts w:cs="Arial"/>
        </w:rPr>
        <w:t xml:space="preserve">In some cases, due to changing site conditions, it may be necessary to implement </w:t>
      </w:r>
      <w:r w:rsidRPr="004C2357">
        <w:rPr>
          <w:rFonts w:cs="Arial"/>
        </w:rPr>
        <w:t xml:space="preserve">IP 92707 </w:t>
      </w:r>
      <w:r w:rsidR="00432BFB" w:rsidRPr="004C2357">
        <w:rPr>
          <w:rFonts w:cs="Arial"/>
        </w:rPr>
        <w:t>to</w:t>
      </w:r>
      <w:r w:rsidRPr="004C2357">
        <w:rPr>
          <w:rFonts w:cs="Arial"/>
        </w:rPr>
        <w:t xml:space="preserve"> replace the exercise week in IP 71130.03.</w:t>
      </w:r>
      <w:r w:rsidR="00CE67BA">
        <w:rPr>
          <w:rFonts w:cs="Arial"/>
        </w:rPr>
        <w:t xml:space="preserve"> </w:t>
      </w:r>
    </w:p>
    <w:p w14:paraId="305F081C" w14:textId="48C6D73D" w:rsidR="00CF3A78" w:rsidRPr="004C2357" w:rsidRDefault="00CF3A78" w:rsidP="00CF3A78">
      <w:pPr>
        <w:rPr>
          <w:rFonts w:cs="Arial"/>
          <w:sz w:val="22"/>
          <w:szCs w:val="22"/>
        </w:rPr>
      </w:pPr>
    </w:p>
    <w:p w14:paraId="0F3C1A6D" w14:textId="77777777" w:rsidR="005F645C" w:rsidRPr="004C2357" w:rsidRDefault="005F645C" w:rsidP="00CF3A78">
      <w:pPr>
        <w:rPr>
          <w:rFonts w:cs="Arial"/>
          <w:sz w:val="22"/>
          <w:szCs w:val="22"/>
        </w:rPr>
        <w:sectPr w:rsidR="005F645C" w:rsidRPr="004C2357" w:rsidSect="00CE4DE9">
          <w:headerReference w:type="default" r:id="rId15"/>
          <w:footerReference w:type="default" r:id="rId16"/>
          <w:pgSz w:w="12240" w:h="15840" w:code="1"/>
          <w:pgMar w:top="1440" w:right="1440" w:bottom="1440" w:left="1440" w:header="720" w:footer="720" w:gutter="0"/>
          <w:cols w:space="720"/>
          <w:noEndnote/>
          <w:docGrid w:linePitch="326"/>
        </w:sectPr>
      </w:pPr>
    </w:p>
    <w:p w14:paraId="79EA1A3B" w14:textId="6DB77FB2" w:rsidR="005F645C" w:rsidRPr="004C2357" w:rsidRDefault="005F645C" w:rsidP="00660BC3">
      <w:pPr>
        <w:pStyle w:val="attachmenttitle"/>
      </w:pPr>
      <w:r w:rsidRPr="004C2357">
        <w:lastRenderedPageBreak/>
        <w:t>A</w:t>
      </w:r>
      <w:r w:rsidR="00660BC3">
        <w:t>ttachment</w:t>
      </w:r>
      <w:r w:rsidRPr="004C2357">
        <w:t xml:space="preserve"> 3</w:t>
      </w:r>
      <w:r w:rsidR="00660BC3">
        <w:t xml:space="preserve">: </w:t>
      </w:r>
      <w:r w:rsidRPr="004C2357">
        <w:t>Revision History for IMC 2201 Appendix A</w:t>
      </w:r>
    </w:p>
    <w:tbl>
      <w:tblPr>
        <w:tblStyle w:val="IM"/>
        <w:tblW w:w="0" w:type="auto"/>
        <w:tblLook w:val="01E0" w:firstRow="1" w:lastRow="1" w:firstColumn="1" w:lastColumn="1" w:noHBand="0" w:noVBand="0"/>
      </w:tblPr>
      <w:tblGrid>
        <w:gridCol w:w="1435"/>
        <w:gridCol w:w="1620"/>
        <w:gridCol w:w="5130"/>
        <w:gridCol w:w="1890"/>
        <w:gridCol w:w="2543"/>
      </w:tblGrid>
      <w:tr w:rsidR="005F645C" w:rsidRPr="004C2357" w14:paraId="55292C48" w14:textId="77777777" w:rsidTr="0005084E">
        <w:trPr>
          <w:trHeight w:val="1007"/>
        </w:trPr>
        <w:tc>
          <w:tcPr>
            <w:tcW w:w="1435" w:type="dxa"/>
          </w:tcPr>
          <w:p w14:paraId="20640D8D" w14:textId="77777777" w:rsidR="005F645C" w:rsidRPr="004C2357" w:rsidRDefault="005F645C" w:rsidP="007B541F">
            <w:pPr>
              <w:pStyle w:val="BodyText-table"/>
            </w:pPr>
            <w:r w:rsidRPr="004C2357">
              <w:t>Commitment Tracking Number</w:t>
            </w:r>
          </w:p>
        </w:tc>
        <w:tc>
          <w:tcPr>
            <w:tcW w:w="1620" w:type="dxa"/>
          </w:tcPr>
          <w:p w14:paraId="3968ADB2" w14:textId="77777777" w:rsidR="005F645C" w:rsidRPr="004C2357" w:rsidRDefault="005F645C" w:rsidP="007B541F">
            <w:pPr>
              <w:pStyle w:val="BodyText-table"/>
            </w:pPr>
            <w:r w:rsidRPr="004C2357">
              <w:t>Accession Number</w:t>
            </w:r>
          </w:p>
          <w:p w14:paraId="7FDC4679" w14:textId="77777777" w:rsidR="005F645C" w:rsidRPr="004C2357" w:rsidRDefault="005F645C" w:rsidP="007B541F">
            <w:pPr>
              <w:pStyle w:val="BodyText-table"/>
            </w:pPr>
            <w:r w:rsidRPr="004C2357">
              <w:t>Issue Date</w:t>
            </w:r>
          </w:p>
          <w:p w14:paraId="408894BB" w14:textId="77777777" w:rsidR="005F645C" w:rsidRPr="004C2357" w:rsidRDefault="005F645C" w:rsidP="007B541F">
            <w:pPr>
              <w:pStyle w:val="BodyText-table"/>
            </w:pPr>
            <w:r w:rsidRPr="004C2357">
              <w:t>Change Notice</w:t>
            </w:r>
          </w:p>
        </w:tc>
        <w:tc>
          <w:tcPr>
            <w:tcW w:w="5130" w:type="dxa"/>
          </w:tcPr>
          <w:p w14:paraId="52BE9EAD" w14:textId="77777777" w:rsidR="005F645C" w:rsidRPr="004C2357" w:rsidRDefault="005F645C" w:rsidP="007B541F">
            <w:pPr>
              <w:pStyle w:val="BodyText-table"/>
            </w:pPr>
            <w:r w:rsidRPr="004C2357">
              <w:t>Description of Change</w:t>
            </w:r>
          </w:p>
        </w:tc>
        <w:tc>
          <w:tcPr>
            <w:tcW w:w="1890" w:type="dxa"/>
          </w:tcPr>
          <w:p w14:paraId="75DA3D65" w14:textId="77777777" w:rsidR="005F645C" w:rsidRPr="004C2357" w:rsidRDefault="005F645C" w:rsidP="007B541F">
            <w:pPr>
              <w:pStyle w:val="BodyText-table"/>
            </w:pPr>
            <w:r w:rsidRPr="004C2357">
              <w:t>Description of Training Required and Completion Date</w:t>
            </w:r>
          </w:p>
        </w:tc>
        <w:tc>
          <w:tcPr>
            <w:tcW w:w="2543" w:type="dxa"/>
          </w:tcPr>
          <w:p w14:paraId="41CF9F90" w14:textId="40C00468" w:rsidR="005F645C" w:rsidRPr="004C2357" w:rsidRDefault="00886EE0" w:rsidP="007B541F">
            <w:pPr>
              <w:pStyle w:val="BodyText-table"/>
            </w:pPr>
            <w:r w:rsidRPr="004C2357">
              <w:t xml:space="preserve">Comment Resolution and Closed Feedback </w:t>
            </w:r>
            <w:r w:rsidR="0005084E">
              <w:t xml:space="preserve">Form </w:t>
            </w:r>
            <w:r w:rsidRPr="004C2357">
              <w:t>Accession Num</w:t>
            </w:r>
            <w:r w:rsidR="003C7A91" w:rsidRPr="004C2357">
              <w:t>ber (Pre-Decisional, Non-Public</w:t>
            </w:r>
            <w:r w:rsidRPr="004C2357">
              <w:t xml:space="preserve"> Information</w:t>
            </w:r>
            <w:r w:rsidR="003C7A91" w:rsidRPr="004C2357">
              <w:t>)</w:t>
            </w:r>
          </w:p>
        </w:tc>
      </w:tr>
      <w:tr w:rsidR="00371524" w:rsidRPr="004C2357" w14:paraId="5710DF52" w14:textId="77777777" w:rsidTr="0005084E">
        <w:trPr>
          <w:tblHeader w:val="0"/>
        </w:trPr>
        <w:tc>
          <w:tcPr>
            <w:tcW w:w="1435" w:type="dxa"/>
          </w:tcPr>
          <w:p w14:paraId="2ABDD7C3" w14:textId="3D542548" w:rsidR="00371524" w:rsidRPr="004C2357" w:rsidRDefault="00371524" w:rsidP="007B541F">
            <w:pPr>
              <w:pStyle w:val="BodyText-table"/>
            </w:pPr>
            <w:r w:rsidRPr="004C2357">
              <w:t>N/A</w:t>
            </w:r>
          </w:p>
        </w:tc>
        <w:tc>
          <w:tcPr>
            <w:tcW w:w="1620" w:type="dxa"/>
          </w:tcPr>
          <w:p w14:paraId="6E552118" w14:textId="3A4C0F85" w:rsidR="00371524" w:rsidRPr="004C2357" w:rsidRDefault="00371524" w:rsidP="007B541F">
            <w:pPr>
              <w:pStyle w:val="BodyText-table"/>
              <w:rPr>
                <w:lang w:val="en-CA"/>
              </w:rPr>
            </w:pPr>
            <w:r w:rsidRPr="004C2357">
              <w:rPr>
                <w:lang w:val="en-CA"/>
              </w:rPr>
              <w:t>02/19/04</w:t>
            </w:r>
          </w:p>
          <w:p w14:paraId="500B10C2" w14:textId="1A6F48E4" w:rsidR="00371524" w:rsidRPr="004C2357" w:rsidRDefault="00371524" w:rsidP="007B541F">
            <w:pPr>
              <w:pStyle w:val="BodyText-table"/>
              <w:rPr>
                <w:lang w:val="en-CA"/>
              </w:rPr>
            </w:pPr>
            <w:r w:rsidRPr="004C2357">
              <w:rPr>
                <w:lang w:val="en-CA"/>
              </w:rPr>
              <w:t>CN 04-007</w:t>
            </w:r>
          </w:p>
        </w:tc>
        <w:tc>
          <w:tcPr>
            <w:tcW w:w="5130" w:type="dxa"/>
          </w:tcPr>
          <w:p w14:paraId="538EAFCD" w14:textId="52E37A7F" w:rsidR="00371524" w:rsidRPr="004C2357" w:rsidRDefault="00371524" w:rsidP="007B541F">
            <w:pPr>
              <w:pStyle w:val="BodyText-table"/>
              <w:rPr>
                <w:lang w:val="en-CA"/>
              </w:rPr>
            </w:pPr>
            <w:r w:rsidRPr="004C2357">
              <w:rPr>
                <w:lang w:val="en-CA"/>
              </w:rPr>
              <w:t>Initial issuance.</w:t>
            </w:r>
          </w:p>
        </w:tc>
        <w:tc>
          <w:tcPr>
            <w:tcW w:w="1890" w:type="dxa"/>
          </w:tcPr>
          <w:p w14:paraId="23FB36B2" w14:textId="7BDF3FD0" w:rsidR="00371524" w:rsidRPr="004C2357" w:rsidRDefault="00371524" w:rsidP="007B541F">
            <w:pPr>
              <w:pStyle w:val="BodyText-table"/>
            </w:pPr>
            <w:r w:rsidRPr="004C2357">
              <w:t>None</w:t>
            </w:r>
          </w:p>
        </w:tc>
        <w:tc>
          <w:tcPr>
            <w:tcW w:w="2543" w:type="dxa"/>
          </w:tcPr>
          <w:p w14:paraId="776E21BA" w14:textId="4E8AD410" w:rsidR="00371524" w:rsidRPr="004C2357" w:rsidRDefault="00371524" w:rsidP="007B541F">
            <w:pPr>
              <w:pStyle w:val="BodyText-table"/>
              <w:rPr>
                <w:lang w:val="en-CA"/>
              </w:rPr>
            </w:pPr>
            <w:r w:rsidRPr="004C2357">
              <w:rPr>
                <w:lang w:val="en-CA"/>
              </w:rPr>
              <w:t>N/A</w:t>
            </w:r>
          </w:p>
        </w:tc>
      </w:tr>
      <w:tr w:rsidR="005F645C" w:rsidRPr="004C2357" w14:paraId="50043679" w14:textId="77777777" w:rsidTr="0005084E">
        <w:trPr>
          <w:tblHeader w:val="0"/>
        </w:trPr>
        <w:tc>
          <w:tcPr>
            <w:tcW w:w="1435" w:type="dxa"/>
          </w:tcPr>
          <w:p w14:paraId="27949F3F" w14:textId="77777777" w:rsidR="005F645C" w:rsidRPr="004C2357" w:rsidRDefault="005F645C" w:rsidP="007B541F">
            <w:pPr>
              <w:pStyle w:val="BodyText-table"/>
            </w:pPr>
            <w:r w:rsidRPr="004C2357">
              <w:t>N/A</w:t>
            </w:r>
          </w:p>
        </w:tc>
        <w:tc>
          <w:tcPr>
            <w:tcW w:w="1620" w:type="dxa"/>
          </w:tcPr>
          <w:p w14:paraId="61D5F2C7" w14:textId="23FB6E4A" w:rsidR="000250F9" w:rsidRPr="004C2357" w:rsidRDefault="000250F9" w:rsidP="007B541F">
            <w:pPr>
              <w:pStyle w:val="BodyText-table"/>
              <w:rPr>
                <w:lang w:val="en-CA"/>
              </w:rPr>
            </w:pPr>
            <w:r w:rsidRPr="004C2357">
              <w:rPr>
                <w:lang w:val="en-CA"/>
              </w:rPr>
              <w:t>ML073470672</w:t>
            </w:r>
          </w:p>
          <w:p w14:paraId="0BAE0C9B" w14:textId="77777777" w:rsidR="005F645C" w:rsidRPr="004C2357" w:rsidRDefault="005F645C" w:rsidP="007B541F">
            <w:pPr>
              <w:pStyle w:val="BodyText-table"/>
            </w:pPr>
            <w:r w:rsidRPr="004C2357">
              <w:rPr>
                <w:lang w:val="en-CA"/>
              </w:rPr>
              <w:fldChar w:fldCharType="begin"/>
            </w:r>
            <w:r w:rsidRPr="004C2357">
              <w:rPr>
                <w:lang w:val="en-CA"/>
              </w:rPr>
              <w:instrText xml:space="preserve"> SEQ CHAPTER \h \r 1</w:instrText>
            </w:r>
            <w:r w:rsidRPr="004C2357">
              <w:rPr>
                <w:lang w:val="en-CA"/>
              </w:rPr>
              <w:fldChar w:fldCharType="end"/>
            </w:r>
            <w:r w:rsidRPr="004C2357">
              <w:t>01/10/08</w:t>
            </w:r>
          </w:p>
          <w:p w14:paraId="2F264C2F" w14:textId="77777777" w:rsidR="005F645C" w:rsidRPr="004C2357" w:rsidRDefault="005F645C" w:rsidP="007B541F">
            <w:pPr>
              <w:pStyle w:val="BodyText-table"/>
            </w:pPr>
            <w:r w:rsidRPr="004C2357">
              <w:t>CN 08-001</w:t>
            </w:r>
          </w:p>
        </w:tc>
        <w:tc>
          <w:tcPr>
            <w:tcW w:w="5130" w:type="dxa"/>
          </w:tcPr>
          <w:p w14:paraId="6B45718D" w14:textId="77777777" w:rsidR="005F645C" w:rsidRPr="004C2357" w:rsidRDefault="005F645C" w:rsidP="007B541F">
            <w:pPr>
              <w:pStyle w:val="BodyText-table"/>
            </w:pPr>
            <w:r w:rsidRPr="004C2357">
              <w:rPr>
                <w:lang w:val="en-CA"/>
              </w:rPr>
              <w:fldChar w:fldCharType="begin"/>
            </w:r>
            <w:r w:rsidRPr="004C2357">
              <w:rPr>
                <w:lang w:val="en-CA"/>
              </w:rPr>
              <w:instrText xml:space="preserve"> SEQ CHAPTER \h \r 1</w:instrText>
            </w:r>
            <w:r w:rsidRPr="004C2357">
              <w:rPr>
                <w:lang w:val="en-CA"/>
              </w:rPr>
              <w:fldChar w:fldCharType="end"/>
            </w:r>
            <w:r w:rsidRPr="004C2357">
              <w:t>This document is revised to reflect the removal of IP 71130.06 from the Security Baseline Inspection Program.</w:t>
            </w:r>
          </w:p>
        </w:tc>
        <w:tc>
          <w:tcPr>
            <w:tcW w:w="1890" w:type="dxa"/>
          </w:tcPr>
          <w:p w14:paraId="62221D31" w14:textId="77777777" w:rsidR="005F645C" w:rsidRPr="004C2357" w:rsidRDefault="005F645C" w:rsidP="007B541F">
            <w:pPr>
              <w:pStyle w:val="BodyText-table"/>
            </w:pPr>
            <w:r w:rsidRPr="004C2357">
              <w:t>None</w:t>
            </w:r>
          </w:p>
        </w:tc>
        <w:tc>
          <w:tcPr>
            <w:tcW w:w="2543" w:type="dxa"/>
          </w:tcPr>
          <w:p w14:paraId="51C6BB17" w14:textId="77777777" w:rsidR="005F645C" w:rsidRPr="004C2357" w:rsidRDefault="005F645C" w:rsidP="007B541F">
            <w:pPr>
              <w:pStyle w:val="BodyText-table"/>
            </w:pPr>
            <w:r w:rsidRPr="004C2357">
              <w:rPr>
                <w:lang w:val="en-CA"/>
              </w:rPr>
              <w:fldChar w:fldCharType="begin"/>
            </w:r>
            <w:r w:rsidRPr="004C2357">
              <w:rPr>
                <w:lang w:val="en-CA"/>
              </w:rPr>
              <w:instrText xml:space="preserve"> SEQ CHAPTER \h \r 1</w:instrText>
            </w:r>
            <w:r w:rsidRPr="004C2357">
              <w:rPr>
                <w:lang w:val="en-CA"/>
              </w:rPr>
              <w:fldChar w:fldCharType="end"/>
            </w:r>
            <w:r w:rsidRPr="004C2357">
              <w:t xml:space="preserve">ML073530003 </w:t>
            </w:r>
          </w:p>
        </w:tc>
      </w:tr>
      <w:tr w:rsidR="005F645C" w:rsidRPr="004C2357" w14:paraId="5AB1E85A" w14:textId="77777777" w:rsidTr="0005084E">
        <w:trPr>
          <w:tblHeader w:val="0"/>
        </w:trPr>
        <w:tc>
          <w:tcPr>
            <w:tcW w:w="1435" w:type="dxa"/>
          </w:tcPr>
          <w:p w14:paraId="4CAAA6FC" w14:textId="77777777" w:rsidR="005F645C" w:rsidRPr="004C2357" w:rsidRDefault="005F645C" w:rsidP="007B541F">
            <w:pPr>
              <w:pStyle w:val="BodyText-table"/>
            </w:pPr>
            <w:r w:rsidRPr="004C2357">
              <w:t>N/A</w:t>
            </w:r>
          </w:p>
        </w:tc>
        <w:tc>
          <w:tcPr>
            <w:tcW w:w="1620" w:type="dxa"/>
          </w:tcPr>
          <w:p w14:paraId="09AA4B54" w14:textId="344445DE" w:rsidR="000250F9" w:rsidRPr="004C2357" w:rsidRDefault="000250F9" w:rsidP="007B541F">
            <w:pPr>
              <w:pStyle w:val="BodyText-table"/>
            </w:pPr>
            <w:r w:rsidRPr="004C2357">
              <w:t>ML</w:t>
            </w:r>
            <w:r w:rsidR="00371524" w:rsidRPr="004C2357">
              <w:t>081440350</w:t>
            </w:r>
          </w:p>
          <w:p w14:paraId="49D4E205" w14:textId="77777777" w:rsidR="005F645C" w:rsidRPr="004C2357" w:rsidRDefault="005F645C" w:rsidP="007B541F">
            <w:pPr>
              <w:pStyle w:val="BodyText-table"/>
            </w:pPr>
            <w:r w:rsidRPr="004C2357">
              <w:t>09/08/09</w:t>
            </w:r>
          </w:p>
          <w:p w14:paraId="06EFB6CE" w14:textId="77777777" w:rsidR="005F645C" w:rsidRPr="004C2357" w:rsidRDefault="005F645C" w:rsidP="007B541F">
            <w:pPr>
              <w:pStyle w:val="BodyText-table"/>
            </w:pPr>
            <w:r w:rsidRPr="004C2357">
              <w:t>CN 09-021</w:t>
            </w:r>
          </w:p>
        </w:tc>
        <w:tc>
          <w:tcPr>
            <w:tcW w:w="5130" w:type="dxa"/>
          </w:tcPr>
          <w:p w14:paraId="3544C046" w14:textId="77777777" w:rsidR="005F645C" w:rsidRPr="004C2357" w:rsidRDefault="005F645C" w:rsidP="007B541F">
            <w:pPr>
              <w:pStyle w:val="BodyText-table"/>
            </w:pPr>
            <w:r w:rsidRPr="004C2357">
              <w:t>This document was revised to remove references to programs other than operating power reactors and to update program resource estimates.</w:t>
            </w:r>
          </w:p>
        </w:tc>
        <w:tc>
          <w:tcPr>
            <w:tcW w:w="1890" w:type="dxa"/>
          </w:tcPr>
          <w:p w14:paraId="29910331" w14:textId="77777777" w:rsidR="005F645C" w:rsidRPr="004C2357" w:rsidRDefault="005F645C" w:rsidP="007B541F">
            <w:pPr>
              <w:pStyle w:val="BodyText-table"/>
            </w:pPr>
            <w:r w:rsidRPr="004C2357">
              <w:t>None</w:t>
            </w:r>
          </w:p>
        </w:tc>
        <w:tc>
          <w:tcPr>
            <w:tcW w:w="2543" w:type="dxa"/>
          </w:tcPr>
          <w:p w14:paraId="3B342666" w14:textId="77777777" w:rsidR="005F645C" w:rsidRPr="004C2357" w:rsidRDefault="005F645C" w:rsidP="007B541F">
            <w:pPr>
              <w:pStyle w:val="BodyText-table"/>
            </w:pPr>
            <w:r w:rsidRPr="004C2357">
              <w:t>ML091380054</w:t>
            </w:r>
          </w:p>
        </w:tc>
      </w:tr>
      <w:tr w:rsidR="005F645C" w:rsidRPr="004C2357" w14:paraId="19BCD7A7" w14:textId="77777777" w:rsidTr="0005084E">
        <w:trPr>
          <w:tblHeader w:val="0"/>
        </w:trPr>
        <w:tc>
          <w:tcPr>
            <w:tcW w:w="1435" w:type="dxa"/>
          </w:tcPr>
          <w:p w14:paraId="762BA19A" w14:textId="65188146" w:rsidR="005F645C" w:rsidRPr="004C2357" w:rsidRDefault="005F645C" w:rsidP="007B541F">
            <w:pPr>
              <w:pStyle w:val="BodyText-table"/>
            </w:pPr>
            <w:r w:rsidRPr="004C2357">
              <w:t>N/A</w:t>
            </w:r>
          </w:p>
        </w:tc>
        <w:tc>
          <w:tcPr>
            <w:tcW w:w="1620" w:type="dxa"/>
          </w:tcPr>
          <w:p w14:paraId="3C7FC45F" w14:textId="6261ED35" w:rsidR="000250F9" w:rsidRPr="004C2357" w:rsidRDefault="000250F9" w:rsidP="007B541F">
            <w:pPr>
              <w:pStyle w:val="BodyText-table"/>
            </w:pPr>
            <w:r w:rsidRPr="004C2357">
              <w:t>ML093421276</w:t>
            </w:r>
          </w:p>
          <w:p w14:paraId="02E39A25" w14:textId="77777777" w:rsidR="005F645C" w:rsidRPr="004C2357" w:rsidRDefault="005F645C" w:rsidP="007B541F">
            <w:pPr>
              <w:pStyle w:val="BodyText-table"/>
            </w:pPr>
            <w:r w:rsidRPr="004C2357">
              <w:t>01/12/10</w:t>
            </w:r>
          </w:p>
          <w:p w14:paraId="709D2108" w14:textId="77777777" w:rsidR="005F645C" w:rsidRPr="004C2357" w:rsidRDefault="005F645C" w:rsidP="007B541F">
            <w:pPr>
              <w:pStyle w:val="BodyText-table"/>
            </w:pPr>
            <w:r w:rsidRPr="004C2357">
              <w:t>CN 10-002</w:t>
            </w:r>
          </w:p>
        </w:tc>
        <w:tc>
          <w:tcPr>
            <w:tcW w:w="5130" w:type="dxa"/>
          </w:tcPr>
          <w:p w14:paraId="57091476" w14:textId="77777777" w:rsidR="005F645C" w:rsidRPr="004C2357" w:rsidRDefault="005F645C" w:rsidP="007B541F">
            <w:pPr>
              <w:pStyle w:val="BodyText-table"/>
            </w:pPr>
            <w:r w:rsidRPr="004C2357">
              <w:t>This document has been revised to address the changes to 10 CFR Part 73 that resulted from a rulemaking; and in accordance with the ROP realignment process.</w:t>
            </w:r>
          </w:p>
        </w:tc>
        <w:tc>
          <w:tcPr>
            <w:tcW w:w="1890" w:type="dxa"/>
          </w:tcPr>
          <w:p w14:paraId="1262DAA5" w14:textId="77777777" w:rsidR="005F645C" w:rsidRPr="004C2357" w:rsidRDefault="005F645C" w:rsidP="007B541F">
            <w:pPr>
              <w:pStyle w:val="BodyText-table"/>
            </w:pPr>
            <w:r w:rsidRPr="004C2357">
              <w:t>None</w:t>
            </w:r>
          </w:p>
        </w:tc>
        <w:tc>
          <w:tcPr>
            <w:tcW w:w="2543" w:type="dxa"/>
          </w:tcPr>
          <w:p w14:paraId="756AB55E" w14:textId="77777777" w:rsidR="005F645C" w:rsidRPr="004C2357" w:rsidRDefault="005F645C" w:rsidP="007B541F">
            <w:pPr>
              <w:pStyle w:val="BodyText-table"/>
            </w:pPr>
            <w:r w:rsidRPr="004C2357">
              <w:t>ML093421291</w:t>
            </w:r>
          </w:p>
        </w:tc>
      </w:tr>
      <w:tr w:rsidR="005F645C" w:rsidRPr="004C2357" w14:paraId="0877C061" w14:textId="77777777" w:rsidTr="0005084E">
        <w:trPr>
          <w:tblHeader w:val="0"/>
        </w:trPr>
        <w:tc>
          <w:tcPr>
            <w:tcW w:w="1435" w:type="dxa"/>
          </w:tcPr>
          <w:p w14:paraId="7CA9E8EC" w14:textId="77777777" w:rsidR="005F645C" w:rsidRPr="004C2357" w:rsidRDefault="005F645C" w:rsidP="007B541F">
            <w:pPr>
              <w:pStyle w:val="BodyText-table"/>
            </w:pPr>
            <w:r w:rsidRPr="004C2357">
              <w:t>N/A</w:t>
            </w:r>
          </w:p>
        </w:tc>
        <w:tc>
          <w:tcPr>
            <w:tcW w:w="1620" w:type="dxa"/>
          </w:tcPr>
          <w:p w14:paraId="356D82A1" w14:textId="20690791" w:rsidR="000250F9" w:rsidRPr="004C2357" w:rsidRDefault="000250F9" w:rsidP="007B541F">
            <w:pPr>
              <w:pStyle w:val="BodyText-table"/>
            </w:pPr>
            <w:r w:rsidRPr="004C2357">
              <w:t>ML100340615</w:t>
            </w:r>
          </w:p>
          <w:p w14:paraId="1D599BF9" w14:textId="77777777" w:rsidR="005F645C" w:rsidRPr="004C2357" w:rsidRDefault="005F645C" w:rsidP="007B541F">
            <w:pPr>
              <w:pStyle w:val="BodyText-table"/>
            </w:pPr>
            <w:r w:rsidRPr="004C2357">
              <w:t>02/24/10</w:t>
            </w:r>
          </w:p>
          <w:p w14:paraId="11C16B36" w14:textId="77777777" w:rsidR="005F645C" w:rsidRPr="004C2357" w:rsidRDefault="005F645C" w:rsidP="007B541F">
            <w:pPr>
              <w:pStyle w:val="BodyText-table"/>
            </w:pPr>
            <w:r w:rsidRPr="004C2357">
              <w:t>CN 10-007</w:t>
            </w:r>
          </w:p>
        </w:tc>
        <w:tc>
          <w:tcPr>
            <w:tcW w:w="5130" w:type="dxa"/>
          </w:tcPr>
          <w:p w14:paraId="443AC298" w14:textId="77777777" w:rsidR="005F645C" w:rsidRPr="004C2357" w:rsidRDefault="005F645C" w:rsidP="007B541F">
            <w:pPr>
              <w:pStyle w:val="BodyText-table"/>
            </w:pPr>
            <w:r w:rsidRPr="004C2357">
              <w:t>Effective date changed to 04/01/10.</w:t>
            </w:r>
          </w:p>
        </w:tc>
        <w:tc>
          <w:tcPr>
            <w:tcW w:w="1890" w:type="dxa"/>
          </w:tcPr>
          <w:p w14:paraId="1D48221A" w14:textId="77777777" w:rsidR="005F645C" w:rsidRPr="004C2357" w:rsidRDefault="005F645C" w:rsidP="007B541F">
            <w:pPr>
              <w:pStyle w:val="BodyText-table"/>
            </w:pPr>
            <w:r w:rsidRPr="004C2357">
              <w:t>None</w:t>
            </w:r>
          </w:p>
        </w:tc>
        <w:tc>
          <w:tcPr>
            <w:tcW w:w="2543" w:type="dxa"/>
          </w:tcPr>
          <w:p w14:paraId="735113F6" w14:textId="77777777" w:rsidR="005F645C" w:rsidRPr="004C2357" w:rsidRDefault="005F645C" w:rsidP="007B541F">
            <w:pPr>
              <w:pStyle w:val="BodyText-table"/>
            </w:pPr>
            <w:r w:rsidRPr="004C2357">
              <w:t>N/A</w:t>
            </w:r>
          </w:p>
        </w:tc>
      </w:tr>
      <w:tr w:rsidR="005F645C" w:rsidRPr="004C2357" w14:paraId="5B84824D" w14:textId="77777777" w:rsidTr="0005084E">
        <w:trPr>
          <w:tblHeader w:val="0"/>
        </w:trPr>
        <w:tc>
          <w:tcPr>
            <w:tcW w:w="1435" w:type="dxa"/>
          </w:tcPr>
          <w:p w14:paraId="751BEE06" w14:textId="77777777" w:rsidR="005F645C" w:rsidRPr="004C2357" w:rsidRDefault="005F645C" w:rsidP="007B541F">
            <w:pPr>
              <w:pStyle w:val="BodyText-table"/>
            </w:pPr>
            <w:r w:rsidRPr="004C2357">
              <w:t>N/A</w:t>
            </w:r>
          </w:p>
        </w:tc>
        <w:tc>
          <w:tcPr>
            <w:tcW w:w="1620" w:type="dxa"/>
          </w:tcPr>
          <w:p w14:paraId="4B876380" w14:textId="77777777" w:rsidR="005F645C" w:rsidRPr="004C2357" w:rsidRDefault="005F645C" w:rsidP="007B541F">
            <w:pPr>
              <w:pStyle w:val="BodyText-table"/>
            </w:pPr>
            <w:hyperlink r:id="rId17" w:history="1">
              <w:r w:rsidRPr="004C2357">
                <w:rPr>
                  <w:rStyle w:val="Hyperlink"/>
                  <w:rFonts w:cs="Arial"/>
                </w:rPr>
                <w:t>ML120930211</w:t>
              </w:r>
            </w:hyperlink>
          </w:p>
          <w:p w14:paraId="24010124" w14:textId="77777777" w:rsidR="005F645C" w:rsidRPr="004C2357" w:rsidRDefault="005F645C" w:rsidP="007B541F">
            <w:pPr>
              <w:pStyle w:val="BodyText-table"/>
            </w:pPr>
            <w:r w:rsidRPr="004C2357">
              <w:t>06/13/12</w:t>
            </w:r>
          </w:p>
          <w:p w14:paraId="55957B2C" w14:textId="4C8970CD" w:rsidR="005F645C" w:rsidRPr="004C2357" w:rsidRDefault="005F645C" w:rsidP="007B541F">
            <w:pPr>
              <w:pStyle w:val="BodyText-table"/>
            </w:pPr>
            <w:r w:rsidRPr="004C2357">
              <w:rPr>
                <w:rStyle w:val="Hyperlink"/>
                <w:rFonts w:cs="Arial"/>
                <w:color w:val="auto"/>
                <w:u w:val="none"/>
              </w:rPr>
              <w:t>CN 12-009</w:t>
            </w:r>
          </w:p>
        </w:tc>
        <w:tc>
          <w:tcPr>
            <w:tcW w:w="5130" w:type="dxa"/>
          </w:tcPr>
          <w:p w14:paraId="62A3308E" w14:textId="77777777" w:rsidR="005F645C" w:rsidRPr="004C2357" w:rsidRDefault="005F645C" w:rsidP="007B541F">
            <w:pPr>
              <w:pStyle w:val="BodyText-table"/>
            </w:pPr>
            <w:r w:rsidRPr="004C2357">
              <w:t>This document was revised to reflect reintegration of the security cornerstone into the ROP Action Matrix, and suspension of IMC 0320.</w:t>
            </w:r>
          </w:p>
        </w:tc>
        <w:tc>
          <w:tcPr>
            <w:tcW w:w="1890" w:type="dxa"/>
          </w:tcPr>
          <w:p w14:paraId="298AB52B" w14:textId="77777777" w:rsidR="005F645C" w:rsidRPr="004C2357" w:rsidRDefault="005F645C" w:rsidP="007B541F">
            <w:pPr>
              <w:pStyle w:val="BodyText-table"/>
            </w:pPr>
            <w:r w:rsidRPr="004C2357">
              <w:t>None</w:t>
            </w:r>
          </w:p>
        </w:tc>
        <w:tc>
          <w:tcPr>
            <w:tcW w:w="2543" w:type="dxa"/>
          </w:tcPr>
          <w:p w14:paraId="4954F695" w14:textId="77777777" w:rsidR="005F645C" w:rsidRPr="004C2357" w:rsidRDefault="005F645C" w:rsidP="007B541F">
            <w:pPr>
              <w:pStyle w:val="BodyText-table"/>
            </w:pPr>
            <w:r w:rsidRPr="004C2357">
              <w:t>ML12132A340</w:t>
            </w:r>
          </w:p>
        </w:tc>
      </w:tr>
      <w:tr w:rsidR="006603FD" w:rsidRPr="004C2357" w14:paraId="6F19FA90" w14:textId="77777777" w:rsidTr="0005084E">
        <w:trPr>
          <w:tblHeader w:val="0"/>
        </w:trPr>
        <w:tc>
          <w:tcPr>
            <w:tcW w:w="1435" w:type="dxa"/>
          </w:tcPr>
          <w:p w14:paraId="0587AB74" w14:textId="77777777" w:rsidR="006603FD" w:rsidRPr="004C2357" w:rsidRDefault="003E1436" w:rsidP="007B541F">
            <w:pPr>
              <w:pStyle w:val="BodyText-table"/>
            </w:pPr>
            <w:r w:rsidRPr="004C2357">
              <w:t>N/A</w:t>
            </w:r>
          </w:p>
        </w:tc>
        <w:tc>
          <w:tcPr>
            <w:tcW w:w="1620" w:type="dxa"/>
          </w:tcPr>
          <w:p w14:paraId="40C92EB3" w14:textId="77777777" w:rsidR="006603FD" w:rsidRPr="004C2357" w:rsidRDefault="00CF0158" w:rsidP="007B541F">
            <w:pPr>
              <w:pStyle w:val="BodyText-table"/>
            </w:pPr>
            <w:r w:rsidRPr="004C2357">
              <w:t>ML13234A525</w:t>
            </w:r>
          </w:p>
          <w:p w14:paraId="01114D4B" w14:textId="77777777" w:rsidR="00162AD7" w:rsidRPr="004C2357" w:rsidRDefault="00162AD7" w:rsidP="007B541F">
            <w:pPr>
              <w:pStyle w:val="BodyText-table"/>
            </w:pPr>
            <w:r w:rsidRPr="004C2357">
              <w:t>09/22/15</w:t>
            </w:r>
          </w:p>
          <w:p w14:paraId="0FCED592" w14:textId="77777777" w:rsidR="00162AD7" w:rsidRPr="004C2357" w:rsidRDefault="00162AD7" w:rsidP="007B541F">
            <w:pPr>
              <w:pStyle w:val="BodyText-table"/>
            </w:pPr>
            <w:r w:rsidRPr="004C2357">
              <w:t>CN 15-017</w:t>
            </w:r>
          </w:p>
        </w:tc>
        <w:tc>
          <w:tcPr>
            <w:tcW w:w="5130" w:type="dxa"/>
          </w:tcPr>
          <w:p w14:paraId="12FC401B" w14:textId="77777777" w:rsidR="00F06D06" w:rsidRPr="004C2357" w:rsidRDefault="006603FD" w:rsidP="007B541F">
            <w:pPr>
              <w:pStyle w:val="BodyText-table"/>
            </w:pPr>
            <w:r w:rsidRPr="004C2357">
              <w:t xml:space="preserve">This document has been </w:t>
            </w:r>
            <w:r w:rsidR="002267E4" w:rsidRPr="004C2357">
              <w:t>revised to incorporate minor administrative changes</w:t>
            </w:r>
            <w:r w:rsidR="001C3682" w:rsidRPr="004C2357">
              <w:t xml:space="preserve"> along with revisions to resource allocations that reflect current program resource implementation</w:t>
            </w:r>
            <w:r w:rsidR="0051049A" w:rsidRPr="004C2357">
              <w:t>.</w:t>
            </w:r>
          </w:p>
          <w:p w14:paraId="7233F6AA" w14:textId="77777777" w:rsidR="00371524" w:rsidRPr="004C2357" w:rsidRDefault="00371524" w:rsidP="007B541F">
            <w:pPr>
              <w:pStyle w:val="BodyText-table"/>
            </w:pPr>
          </w:p>
          <w:p w14:paraId="1FE16B0B" w14:textId="6027027D" w:rsidR="00371524" w:rsidRPr="004C2357" w:rsidRDefault="00371524" w:rsidP="007B541F">
            <w:pPr>
              <w:pStyle w:val="BodyText-table"/>
            </w:pPr>
          </w:p>
        </w:tc>
        <w:tc>
          <w:tcPr>
            <w:tcW w:w="1890" w:type="dxa"/>
          </w:tcPr>
          <w:p w14:paraId="25D449D2" w14:textId="77777777" w:rsidR="006603FD" w:rsidRPr="004C2357" w:rsidRDefault="006603FD" w:rsidP="007B541F">
            <w:pPr>
              <w:pStyle w:val="BodyText-table"/>
            </w:pPr>
            <w:r w:rsidRPr="004C2357">
              <w:t>None</w:t>
            </w:r>
          </w:p>
        </w:tc>
        <w:tc>
          <w:tcPr>
            <w:tcW w:w="2543" w:type="dxa"/>
          </w:tcPr>
          <w:p w14:paraId="5C20BDB0" w14:textId="77777777" w:rsidR="006603FD" w:rsidRPr="004C2357" w:rsidRDefault="00853F82" w:rsidP="007B541F">
            <w:pPr>
              <w:pStyle w:val="BodyText-table"/>
            </w:pPr>
            <w:r w:rsidRPr="004C2357">
              <w:t>Ml15209A579</w:t>
            </w:r>
          </w:p>
        </w:tc>
      </w:tr>
      <w:tr w:rsidR="00CB7B35" w:rsidRPr="004C2357" w14:paraId="06F67BF7" w14:textId="77777777" w:rsidTr="0005084E">
        <w:trPr>
          <w:tblHeader w:val="0"/>
        </w:trPr>
        <w:tc>
          <w:tcPr>
            <w:tcW w:w="1435" w:type="dxa"/>
          </w:tcPr>
          <w:p w14:paraId="0DE4F6C8" w14:textId="77777777" w:rsidR="00CB7B35" w:rsidRPr="004C2357" w:rsidRDefault="00CB7B35" w:rsidP="007B541F">
            <w:pPr>
              <w:pStyle w:val="BodyText-table"/>
            </w:pPr>
            <w:r w:rsidRPr="004C2357">
              <w:lastRenderedPageBreak/>
              <w:t>N/A</w:t>
            </w:r>
          </w:p>
        </w:tc>
        <w:tc>
          <w:tcPr>
            <w:tcW w:w="1620" w:type="dxa"/>
          </w:tcPr>
          <w:p w14:paraId="23DC1500" w14:textId="77777777" w:rsidR="00CB7B35" w:rsidRPr="004C2357" w:rsidRDefault="009C644F" w:rsidP="007B541F">
            <w:pPr>
              <w:pStyle w:val="BodyText-table"/>
            </w:pPr>
            <w:r w:rsidRPr="004C2357">
              <w:t>ML16294A078</w:t>
            </w:r>
          </w:p>
          <w:p w14:paraId="4D1E5945" w14:textId="77777777" w:rsidR="009C644F" w:rsidRPr="004C2357" w:rsidRDefault="009C644F" w:rsidP="007B541F">
            <w:pPr>
              <w:pStyle w:val="BodyText-table"/>
            </w:pPr>
            <w:r w:rsidRPr="004C2357">
              <w:t>11/09/16</w:t>
            </w:r>
          </w:p>
          <w:p w14:paraId="205395B8" w14:textId="77777777" w:rsidR="009C644F" w:rsidRPr="004C2357" w:rsidRDefault="009C644F" w:rsidP="007B541F">
            <w:pPr>
              <w:pStyle w:val="BodyText-table"/>
            </w:pPr>
            <w:r w:rsidRPr="004C2357">
              <w:t>CN 16-029</w:t>
            </w:r>
          </w:p>
        </w:tc>
        <w:tc>
          <w:tcPr>
            <w:tcW w:w="5130" w:type="dxa"/>
          </w:tcPr>
          <w:p w14:paraId="41A36BAA" w14:textId="77777777" w:rsidR="00CB7B35" w:rsidRPr="004C2357" w:rsidRDefault="00CB7B35" w:rsidP="007B541F">
            <w:pPr>
              <w:pStyle w:val="BodyText-table"/>
            </w:pPr>
            <w:r w:rsidRPr="004C2357">
              <w:t>This document has been revised to reflect the resource estimate associated with the conduct of the nominal range of inspection requirements in each inspectable area.</w:t>
            </w:r>
          </w:p>
        </w:tc>
        <w:tc>
          <w:tcPr>
            <w:tcW w:w="1890" w:type="dxa"/>
          </w:tcPr>
          <w:p w14:paraId="35663EF6" w14:textId="77777777" w:rsidR="00CB7B35" w:rsidRPr="004C2357" w:rsidRDefault="00083C27" w:rsidP="007B541F">
            <w:pPr>
              <w:pStyle w:val="BodyText-table"/>
            </w:pPr>
            <w:r w:rsidRPr="004C2357">
              <w:t>None</w:t>
            </w:r>
          </w:p>
        </w:tc>
        <w:tc>
          <w:tcPr>
            <w:tcW w:w="2543" w:type="dxa"/>
          </w:tcPr>
          <w:p w14:paraId="2E8A33EB" w14:textId="77777777" w:rsidR="00CB7B35" w:rsidRPr="004C2357" w:rsidRDefault="00083C27" w:rsidP="007B541F">
            <w:pPr>
              <w:pStyle w:val="BodyText-table"/>
            </w:pPr>
            <w:r w:rsidRPr="004C2357">
              <w:t>ML16294A081</w:t>
            </w:r>
          </w:p>
        </w:tc>
      </w:tr>
      <w:tr w:rsidR="00F07720" w:rsidRPr="004C2357" w14:paraId="561E1B04" w14:textId="77777777" w:rsidTr="0005084E">
        <w:trPr>
          <w:tblHeader w:val="0"/>
        </w:trPr>
        <w:tc>
          <w:tcPr>
            <w:tcW w:w="1435" w:type="dxa"/>
          </w:tcPr>
          <w:p w14:paraId="5AB34D72" w14:textId="75FB5403" w:rsidR="00F07720" w:rsidRPr="004C2357" w:rsidRDefault="009517FD" w:rsidP="007B541F">
            <w:pPr>
              <w:pStyle w:val="BodyText-table"/>
            </w:pPr>
            <w:r w:rsidRPr="004C2357">
              <w:t>N/A</w:t>
            </w:r>
          </w:p>
          <w:p w14:paraId="2BAEF96A" w14:textId="77777777" w:rsidR="00F765B3" w:rsidRPr="004C2357" w:rsidRDefault="00F765B3" w:rsidP="007B541F">
            <w:pPr>
              <w:pStyle w:val="BodyText-table"/>
            </w:pPr>
          </w:p>
          <w:p w14:paraId="72A319AB" w14:textId="77777777" w:rsidR="00F765B3" w:rsidRPr="004C2357" w:rsidRDefault="00F765B3" w:rsidP="007B541F">
            <w:pPr>
              <w:pStyle w:val="BodyText-table"/>
            </w:pPr>
          </w:p>
          <w:p w14:paraId="761C9DDE" w14:textId="77777777" w:rsidR="00F765B3" w:rsidRPr="004C2357" w:rsidRDefault="00F765B3" w:rsidP="007B541F">
            <w:pPr>
              <w:pStyle w:val="BodyText-table"/>
            </w:pPr>
          </w:p>
          <w:p w14:paraId="42E14B74" w14:textId="77777777" w:rsidR="00F765B3" w:rsidRPr="004C2357" w:rsidRDefault="00F765B3" w:rsidP="007B541F">
            <w:pPr>
              <w:pStyle w:val="BodyText-table"/>
            </w:pPr>
          </w:p>
          <w:p w14:paraId="6A2A0969" w14:textId="77777777" w:rsidR="00F765B3" w:rsidRPr="004C2357" w:rsidRDefault="00F765B3" w:rsidP="007B541F">
            <w:pPr>
              <w:pStyle w:val="BodyText-table"/>
            </w:pPr>
          </w:p>
        </w:tc>
        <w:tc>
          <w:tcPr>
            <w:tcW w:w="1620" w:type="dxa"/>
          </w:tcPr>
          <w:p w14:paraId="12B5D483" w14:textId="77777777" w:rsidR="00F07720" w:rsidRPr="004C2357" w:rsidRDefault="00C910F7" w:rsidP="007B541F">
            <w:pPr>
              <w:pStyle w:val="BodyText-table"/>
            </w:pPr>
            <w:r w:rsidRPr="004C2357">
              <w:t>ML17306A093</w:t>
            </w:r>
          </w:p>
          <w:p w14:paraId="64A666B3" w14:textId="77777777" w:rsidR="003C7A91" w:rsidRPr="004C2357" w:rsidRDefault="003C7A91" w:rsidP="007B541F">
            <w:pPr>
              <w:pStyle w:val="BodyText-table"/>
            </w:pPr>
            <w:r w:rsidRPr="004C2357">
              <w:t>09/11/18</w:t>
            </w:r>
          </w:p>
          <w:p w14:paraId="69B801DE" w14:textId="5AF05052" w:rsidR="003C7A91" w:rsidRPr="004C2357" w:rsidRDefault="003C7A91" w:rsidP="007B541F">
            <w:pPr>
              <w:pStyle w:val="BodyText-table"/>
            </w:pPr>
            <w:r w:rsidRPr="004C2357">
              <w:t>CN 18-031</w:t>
            </w:r>
          </w:p>
        </w:tc>
        <w:tc>
          <w:tcPr>
            <w:tcW w:w="5130" w:type="dxa"/>
          </w:tcPr>
          <w:p w14:paraId="532CA419" w14:textId="752EFBB2" w:rsidR="00F07720" w:rsidRPr="004C2357" w:rsidRDefault="00D830E5" w:rsidP="007B541F">
            <w:pPr>
              <w:pStyle w:val="BodyText-table"/>
            </w:pPr>
            <w:r w:rsidRPr="004C2357">
              <w:t>This document was</w:t>
            </w:r>
            <w:r w:rsidR="00853340" w:rsidRPr="004C2357">
              <w:t xml:space="preserve"> </w:t>
            </w:r>
            <w:r w:rsidRPr="004C2357">
              <w:t xml:space="preserve">reviewed and updated </w:t>
            </w:r>
            <w:r w:rsidR="00853340" w:rsidRPr="004C2357">
              <w:t>in response to Staff Requireme</w:t>
            </w:r>
            <w:r w:rsidRPr="004C2357">
              <w:t xml:space="preserve">nts – SECY 16-0073 (Options and </w:t>
            </w:r>
            <w:r w:rsidR="00853340" w:rsidRPr="004C2357">
              <w:t>Recommendations for the Force-On-Force Inspection Program) and the March 2017 Assessment Team (Regio</w:t>
            </w:r>
            <w:r w:rsidR="00231AD5" w:rsidRPr="004C2357">
              <w:t>ns and HQ) review for redundancie</w:t>
            </w:r>
            <w:r w:rsidR="00853340" w:rsidRPr="004C2357">
              <w:t>s and efficiencies of the 71130 series IPs for power reactors.</w:t>
            </w:r>
            <w:r w:rsidR="00CE67BA">
              <w:t xml:space="preserve"> </w:t>
            </w:r>
            <w:r w:rsidR="006D3870" w:rsidRPr="004C2357">
              <w:t>Specifically, this document has been revised to incorporate minor administrative changes along with revisions to resource allocations that reflect current program resource implementation.</w:t>
            </w:r>
            <w:r w:rsidR="00CE67BA">
              <w:t xml:space="preserve"> </w:t>
            </w:r>
            <w:r w:rsidR="006D3870" w:rsidRPr="004C2357">
              <w:t>Additionally, during this revision, a complete SUNSI review was conducted in which the staff concluded that this document should be de-controlled.</w:t>
            </w:r>
            <w:r w:rsidR="00CE67BA">
              <w:t xml:space="preserve"> </w:t>
            </w:r>
            <w:r w:rsidR="006D3870" w:rsidRPr="004C2357">
              <w:t>Consistent with the staff’s SUNSI determination, the SUNSI markings of this document have been removed.</w:t>
            </w:r>
          </w:p>
        </w:tc>
        <w:tc>
          <w:tcPr>
            <w:tcW w:w="1890" w:type="dxa"/>
          </w:tcPr>
          <w:p w14:paraId="72A035FC" w14:textId="571559BF" w:rsidR="00F07720" w:rsidRPr="004C2357" w:rsidRDefault="009517FD" w:rsidP="007B541F">
            <w:pPr>
              <w:pStyle w:val="BodyText-table"/>
            </w:pPr>
            <w:r w:rsidRPr="004C2357">
              <w:t>N/A</w:t>
            </w:r>
          </w:p>
        </w:tc>
        <w:tc>
          <w:tcPr>
            <w:tcW w:w="2543" w:type="dxa"/>
          </w:tcPr>
          <w:p w14:paraId="0743FBC3" w14:textId="45A14359" w:rsidR="00F07720" w:rsidRPr="004C2357" w:rsidRDefault="009517FD" w:rsidP="007B541F">
            <w:pPr>
              <w:pStyle w:val="BodyText-table"/>
            </w:pPr>
            <w:r w:rsidRPr="004C2357">
              <w:t>ML</w:t>
            </w:r>
            <w:r w:rsidR="00B713E7" w:rsidRPr="004C2357">
              <w:t>17306A094</w:t>
            </w:r>
          </w:p>
        </w:tc>
      </w:tr>
      <w:tr w:rsidR="0008728B" w:rsidRPr="004C2357" w14:paraId="35414BAA" w14:textId="77777777" w:rsidTr="0005084E">
        <w:trPr>
          <w:tblHeader w:val="0"/>
        </w:trPr>
        <w:tc>
          <w:tcPr>
            <w:tcW w:w="1435" w:type="dxa"/>
          </w:tcPr>
          <w:p w14:paraId="53CD0992" w14:textId="5203AC49" w:rsidR="0008728B" w:rsidRPr="004C2357" w:rsidRDefault="0008728B" w:rsidP="007B541F">
            <w:pPr>
              <w:pStyle w:val="BodyText-table"/>
            </w:pPr>
            <w:r w:rsidRPr="004C2357">
              <w:t>N/A</w:t>
            </w:r>
          </w:p>
        </w:tc>
        <w:tc>
          <w:tcPr>
            <w:tcW w:w="1620" w:type="dxa"/>
          </w:tcPr>
          <w:p w14:paraId="756F14A7" w14:textId="7BF220BB" w:rsidR="0008728B" w:rsidRPr="004C2357" w:rsidRDefault="0008728B" w:rsidP="007B541F">
            <w:pPr>
              <w:pStyle w:val="BodyText-table"/>
            </w:pPr>
            <w:r w:rsidRPr="004C2357">
              <w:t>ML</w:t>
            </w:r>
            <w:r w:rsidR="00226A73" w:rsidRPr="004C2357">
              <w:t>2105</w:t>
            </w:r>
            <w:ins w:id="8" w:author="Madeleine Arel (She/Her)" w:date="2024-12-13T09:57:00Z" w16du:dateUtc="2024-12-13T17:57:00Z">
              <w:r w:rsidR="00024413">
                <w:t>0</w:t>
              </w:r>
            </w:ins>
            <w:r w:rsidRPr="004C2357">
              <w:t>A</w:t>
            </w:r>
            <w:r w:rsidR="00226A73" w:rsidRPr="004C2357">
              <w:t>367</w:t>
            </w:r>
          </w:p>
          <w:p w14:paraId="0C0F2EF0" w14:textId="42479C31" w:rsidR="00BE5F36" w:rsidRPr="004C2357" w:rsidRDefault="00BE5F36" w:rsidP="007B541F">
            <w:pPr>
              <w:pStyle w:val="BodyText-table"/>
            </w:pPr>
            <w:r w:rsidRPr="004C2357">
              <w:t>04/</w:t>
            </w:r>
            <w:r w:rsidR="00600243" w:rsidRPr="004C2357">
              <w:t>22</w:t>
            </w:r>
            <w:r w:rsidRPr="004C2357">
              <w:t>/21</w:t>
            </w:r>
          </w:p>
          <w:p w14:paraId="7BF50F63" w14:textId="7B13AFA5" w:rsidR="00BE5F36" w:rsidRPr="004C2357" w:rsidRDefault="00BE5F36" w:rsidP="007B541F">
            <w:pPr>
              <w:pStyle w:val="BodyText-table"/>
            </w:pPr>
            <w:r w:rsidRPr="004C2357">
              <w:t>CN 21-019</w:t>
            </w:r>
          </w:p>
        </w:tc>
        <w:tc>
          <w:tcPr>
            <w:tcW w:w="5130" w:type="dxa"/>
          </w:tcPr>
          <w:p w14:paraId="035C31A5" w14:textId="658C0790" w:rsidR="0008728B" w:rsidRPr="004C2357" w:rsidRDefault="0098538E" w:rsidP="007B541F">
            <w:pPr>
              <w:pStyle w:val="BodyText-table"/>
            </w:pPr>
            <w:r w:rsidRPr="004C2357">
              <w:t>This revision of this IMC adds IP 92707</w:t>
            </w:r>
            <w:r w:rsidR="00695B21" w:rsidRPr="004C2357">
              <w:t xml:space="preserve"> as an as-needed baseline inspection</w:t>
            </w:r>
            <w:r w:rsidRPr="004C2357">
              <w:t>.</w:t>
            </w:r>
          </w:p>
        </w:tc>
        <w:tc>
          <w:tcPr>
            <w:tcW w:w="1890" w:type="dxa"/>
          </w:tcPr>
          <w:p w14:paraId="02E930FB" w14:textId="0590664F" w:rsidR="0008728B" w:rsidRPr="004C2357" w:rsidRDefault="0098538E" w:rsidP="007B541F">
            <w:pPr>
              <w:pStyle w:val="BodyText-table"/>
            </w:pPr>
            <w:r w:rsidRPr="004C2357">
              <w:t>N/A</w:t>
            </w:r>
          </w:p>
        </w:tc>
        <w:tc>
          <w:tcPr>
            <w:tcW w:w="2543" w:type="dxa"/>
          </w:tcPr>
          <w:p w14:paraId="4708BCD6" w14:textId="1AB0136F" w:rsidR="0008728B" w:rsidRPr="004C2357" w:rsidRDefault="002D332B" w:rsidP="007B541F">
            <w:pPr>
              <w:pStyle w:val="BodyText-table"/>
            </w:pPr>
            <w:r w:rsidRPr="004C2357">
              <w:t>N/A</w:t>
            </w:r>
          </w:p>
        </w:tc>
      </w:tr>
      <w:tr w:rsidR="00AE1C13" w:rsidRPr="004C2357" w14:paraId="5D886979" w14:textId="77777777" w:rsidTr="0005084E">
        <w:trPr>
          <w:tblHeader w:val="0"/>
        </w:trPr>
        <w:tc>
          <w:tcPr>
            <w:tcW w:w="1435" w:type="dxa"/>
          </w:tcPr>
          <w:p w14:paraId="0844DC5F" w14:textId="77777777" w:rsidR="00AE1C13" w:rsidRPr="004C2357" w:rsidRDefault="00AE1C13" w:rsidP="007B541F">
            <w:pPr>
              <w:pStyle w:val="BodyText-table"/>
            </w:pPr>
          </w:p>
        </w:tc>
        <w:tc>
          <w:tcPr>
            <w:tcW w:w="1620" w:type="dxa"/>
          </w:tcPr>
          <w:p w14:paraId="3A74DA80" w14:textId="0CD3B156" w:rsidR="00AE1C13" w:rsidRDefault="003B4321" w:rsidP="007B541F">
            <w:pPr>
              <w:pStyle w:val="BodyText-table"/>
            </w:pPr>
            <w:r>
              <w:t>ML</w:t>
            </w:r>
            <w:r w:rsidR="00DB29D5">
              <w:t>24303A403</w:t>
            </w:r>
          </w:p>
          <w:p w14:paraId="22C7E553" w14:textId="57B8FCD9" w:rsidR="003B4321" w:rsidRDefault="00CD65BD" w:rsidP="007B541F">
            <w:pPr>
              <w:pStyle w:val="BodyText-table"/>
            </w:pPr>
            <w:r>
              <w:rPr>
                <w:rFonts w:cs="Arial"/>
              </w:rPr>
              <w:t>12/13/24</w:t>
            </w:r>
          </w:p>
          <w:p w14:paraId="54C6CFD9" w14:textId="5647624E" w:rsidR="003B4321" w:rsidRPr="004C2357" w:rsidRDefault="003B4321" w:rsidP="007B541F">
            <w:pPr>
              <w:pStyle w:val="BodyText-table"/>
            </w:pPr>
            <w:r>
              <w:t xml:space="preserve">CN </w:t>
            </w:r>
            <w:r w:rsidR="00CD65BD">
              <w:t>24-043</w:t>
            </w:r>
          </w:p>
        </w:tc>
        <w:tc>
          <w:tcPr>
            <w:tcW w:w="5130" w:type="dxa"/>
          </w:tcPr>
          <w:p w14:paraId="6A209F88" w14:textId="5406FBE9" w:rsidR="00AE1C13" w:rsidRPr="004C2357" w:rsidRDefault="00AE1C13" w:rsidP="007B541F">
            <w:pPr>
              <w:pStyle w:val="BodyText-table"/>
            </w:pPr>
            <w:r w:rsidRPr="291BF33C">
              <w:t xml:space="preserve">This </w:t>
            </w:r>
            <w:r w:rsidR="00AC49C2" w:rsidRPr="291BF33C">
              <w:t>r</w:t>
            </w:r>
            <w:r w:rsidRPr="291BF33C">
              <w:t>evision remove</w:t>
            </w:r>
            <w:r w:rsidR="00C041B8" w:rsidRPr="291BF33C">
              <w:t>s</w:t>
            </w:r>
            <w:r w:rsidRPr="291BF33C">
              <w:t xml:space="preserve"> </w:t>
            </w:r>
            <w:r w:rsidR="00C63D42" w:rsidRPr="291BF33C">
              <w:t xml:space="preserve">IP </w:t>
            </w:r>
            <w:r w:rsidRPr="291BF33C">
              <w:t>71130.06 from IMC</w:t>
            </w:r>
            <w:r w:rsidR="00DB29D5">
              <w:t> </w:t>
            </w:r>
            <w:r w:rsidRPr="291BF33C">
              <w:t>2201A</w:t>
            </w:r>
            <w:r w:rsidR="00C041B8" w:rsidRPr="291BF33C">
              <w:t>, which</w:t>
            </w:r>
            <w:r w:rsidRPr="291BF33C">
              <w:t xml:space="preserve"> </w:t>
            </w:r>
            <w:r w:rsidR="00C041B8" w:rsidRPr="291BF33C">
              <w:t xml:space="preserve">has been moved </w:t>
            </w:r>
            <w:r w:rsidRPr="291BF33C">
              <w:t>to IMC 2201C as IP</w:t>
            </w:r>
            <w:r w:rsidR="00DB29D5">
              <w:t> </w:t>
            </w:r>
            <w:r w:rsidRPr="291BF33C">
              <w:t>81822</w:t>
            </w:r>
            <w:r w:rsidR="00C041B8" w:rsidRPr="291BF33C">
              <w:t>.</w:t>
            </w:r>
            <w:r w:rsidRPr="291BF33C">
              <w:t xml:space="preserve"> </w:t>
            </w:r>
          </w:p>
        </w:tc>
        <w:tc>
          <w:tcPr>
            <w:tcW w:w="1890" w:type="dxa"/>
          </w:tcPr>
          <w:p w14:paraId="00950D3C" w14:textId="564DD57B" w:rsidR="00AE1C13" w:rsidRPr="004C2357" w:rsidRDefault="00E84E1C" w:rsidP="007B541F">
            <w:pPr>
              <w:pStyle w:val="BodyText-table"/>
            </w:pPr>
            <w:r>
              <w:t>N/A</w:t>
            </w:r>
          </w:p>
        </w:tc>
        <w:tc>
          <w:tcPr>
            <w:tcW w:w="2543" w:type="dxa"/>
          </w:tcPr>
          <w:p w14:paraId="71296EB1" w14:textId="54821B85" w:rsidR="00AE1C13" w:rsidRPr="004C2357" w:rsidRDefault="00CD65BD" w:rsidP="007B541F">
            <w:pPr>
              <w:pStyle w:val="BodyText-table"/>
            </w:pPr>
            <w:r>
              <w:t>ML24303A404</w:t>
            </w:r>
          </w:p>
        </w:tc>
      </w:tr>
    </w:tbl>
    <w:p w14:paraId="38FE720C" w14:textId="5EBEDB4F" w:rsidR="005F645C" w:rsidRPr="004C2357" w:rsidRDefault="005F645C" w:rsidP="00FC1C6A">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jc w:val="center"/>
        <w:rPr>
          <w:rFonts w:cs="Arial"/>
          <w:color w:val="000000"/>
          <w:sz w:val="22"/>
          <w:szCs w:val="22"/>
        </w:rPr>
      </w:pPr>
    </w:p>
    <w:sectPr w:rsidR="005F645C" w:rsidRPr="004C2357" w:rsidSect="00CF3A78">
      <w:footerReference w:type="default" r:id="rId18"/>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D18B3" w14:textId="77777777" w:rsidR="00814D51" w:rsidRDefault="00814D51">
      <w:r>
        <w:separator/>
      </w:r>
    </w:p>
  </w:endnote>
  <w:endnote w:type="continuationSeparator" w:id="0">
    <w:p w14:paraId="2B0854A7" w14:textId="77777777" w:rsidR="00814D51" w:rsidRDefault="00814D51">
      <w:r>
        <w:continuationSeparator/>
      </w:r>
    </w:p>
  </w:endnote>
  <w:endnote w:type="continuationNotice" w:id="1">
    <w:p w14:paraId="2F49A816" w14:textId="77777777" w:rsidR="00814D51" w:rsidRDefault="00814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00500000000000000"/>
    <w:charset w:val="00"/>
    <w:family w:val="swiss"/>
    <w:pitch w:val="variable"/>
    <w:sig w:usb0="0004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F260A" w14:textId="4A0B9F2E" w:rsidR="00CE4DE9" w:rsidRPr="003C7A91" w:rsidRDefault="00CE4DE9" w:rsidP="003C7A91">
    <w:pPr>
      <w:tabs>
        <w:tab w:val="center" w:pos="4680"/>
        <w:tab w:val="right" w:pos="9360"/>
      </w:tabs>
      <w:rPr>
        <w:rFonts w:cs="Arial"/>
        <w:sz w:val="22"/>
        <w:szCs w:val="22"/>
      </w:rPr>
    </w:pPr>
    <w:r w:rsidRPr="00A05FE3">
      <w:rPr>
        <w:rFonts w:cs="Arial"/>
        <w:sz w:val="22"/>
        <w:szCs w:val="22"/>
      </w:rPr>
      <w:t>Issue Date:</w:t>
    </w:r>
    <w:r w:rsidR="00CE67BA">
      <w:rPr>
        <w:rFonts w:cs="Arial"/>
        <w:sz w:val="22"/>
        <w:szCs w:val="22"/>
      </w:rPr>
      <w:t xml:space="preserve"> </w:t>
    </w:r>
    <w:r w:rsidR="006E26F4">
      <w:rPr>
        <w:rFonts w:cs="Arial"/>
        <w:sz w:val="22"/>
        <w:szCs w:val="22"/>
      </w:rPr>
      <w:t>12/13/24</w:t>
    </w:r>
    <w:r w:rsidRPr="00A05FE3">
      <w:rPr>
        <w:rFonts w:cs="Arial"/>
        <w:sz w:val="22"/>
        <w:szCs w:val="22"/>
      </w:rPr>
      <w:tab/>
    </w:r>
    <w:r w:rsidRPr="00A05FE3">
      <w:rPr>
        <w:rFonts w:cs="Arial"/>
        <w:sz w:val="22"/>
        <w:szCs w:val="22"/>
      </w:rPr>
      <w:fldChar w:fldCharType="begin"/>
    </w:r>
    <w:r w:rsidRPr="00A05FE3">
      <w:rPr>
        <w:rFonts w:cs="Arial"/>
        <w:sz w:val="22"/>
        <w:szCs w:val="22"/>
      </w:rPr>
      <w:instrText xml:space="preserve">PAGE </w:instrText>
    </w:r>
    <w:r w:rsidRPr="00A05FE3">
      <w:rPr>
        <w:rFonts w:cs="Arial"/>
        <w:sz w:val="22"/>
        <w:szCs w:val="22"/>
      </w:rPr>
      <w:fldChar w:fldCharType="separate"/>
    </w:r>
    <w:r w:rsidR="00044541">
      <w:rPr>
        <w:rFonts w:cs="Arial"/>
        <w:noProof/>
        <w:sz w:val="22"/>
        <w:szCs w:val="22"/>
      </w:rPr>
      <w:t>4</w:t>
    </w:r>
    <w:r w:rsidRPr="00A05FE3">
      <w:rPr>
        <w:rFonts w:cs="Arial"/>
        <w:sz w:val="22"/>
        <w:szCs w:val="22"/>
      </w:rPr>
      <w:fldChar w:fldCharType="end"/>
    </w:r>
    <w:r w:rsidRPr="00A05FE3">
      <w:rPr>
        <w:rFonts w:cs="Arial"/>
        <w:sz w:val="22"/>
        <w:szCs w:val="22"/>
      </w:rPr>
      <w:tab/>
      <w:t>2201</w:t>
    </w:r>
    <w:r>
      <w:rPr>
        <w:rFonts w:cs="Arial"/>
        <w:sz w:val="22"/>
        <w:szCs w:val="22"/>
      </w:rPr>
      <w:t xml:space="preserve"> App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B632A" w14:textId="0910053D" w:rsidR="005F645C" w:rsidRPr="00A05FE3" w:rsidRDefault="005F645C" w:rsidP="003C7A91">
    <w:pPr>
      <w:tabs>
        <w:tab w:val="center" w:pos="4680"/>
        <w:tab w:val="right" w:pos="9360"/>
      </w:tabs>
      <w:rPr>
        <w:rFonts w:cs="Arial"/>
        <w:sz w:val="22"/>
        <w:szCs w:val="22"/>
      </w:rPr>
    </w:pPr>
    <w:r w:rsidRPr="00A05FE3">
      <w:rPr>
        <w:rFonts w:cs="Arial"/>
        <w:sz w:val="22"/>
        <w:szCs w:val="22"/>
      </w:rPr>
      <w:t>Issue Date:</w:t>
    </w:r>
    <w:r w:rsidR="00CE67BA">
      <w:rPr>
        <w:rFonts w:cs="Arial"/>
        <w:sz w:val="22"/>
        <w:szCs w:val="22"/>
      </w:rPr>
      <w:t xml:space="preserve"> </w:t>
    </w:r>
    <w:r w:rsidR="006E26F4">
      <w:rPr>
        <w:rFonts w:cs="Arial"/>
        <w:sz w:val="22"/>
        <w:szCs w:val="22"/>
      </w:rPr>
      <w:t>12/13/24</w:t>
    </w:r>
    <w:r w:rsidR="003C7A91">
      <w:rPr>
        <w:rFonts w:cs="Arial"/>
        <w:sz w:val="22"/>
        <w:szCs w:val="22"/>
      </w:rPr>
      <w:tab/>
      <w:t>Att1-1</w:t>
    </w:r>
    <w:r w:rsidR="003C7A91">
      <w:rPr>
        <w:rFonts w:cs="Arial"/>
        <w:sz w:val="22"/>
        <w:szCs w:val="22"/>
      </w:rPr>
      <w:tab/>
      <w:t>2201</w:t>
    </w:r>
    <w:r w:rsidRPr="00A05FE3">
      <w:rPr>
        <w:rFonts w:cs="Arial"/>
        <w:sz w:val="22"/>
        <w:szCs w:val="22"/>
      </w:rPr>
      <w:t xml:space="preserve"> App A</w:t>
    </w:r>
    <w:r w:rsidRPr="0059391B">
      <w:rPr>
        <w:rFonts w:cs="Arial"/>
        <w:sz w:val="22"/>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304AE" w14:textId="46A5A471" w:rsidR="005F645C" w:rsidRPr="00A05FE3" w:rsidRDefault="005F645C" w:rsidP="003C7A91">
    <w:pPr>
      <w:tabs>
        <w:tab w:val="center" w:pos="4680"/>
        <w:tab w:val="right" w:pos="9360"/>
      </w:tabs>
      <w:rPr>
        <w:rFonts w:cs="Arial"/>
        <w:sz w:val="22"/>
        <w:szCs w:val="22"/>
      </w:rPr>
    </w:pPr>
    <w:r w:rsidRPr="00A05FE3">
      <w:rPr>
        <w:rFonts w:cs="Arial"/>
        <w:sz w:val="22"/>
        <w:szCs w:val="22"/>
      </w:rPr>
      <w:t>Issue Date:</w:t>
    </w:r>
    <w:r w:rsidR="00CE67BA">
      <w:rPr>
        <w:rFonts w:cs="Arial"/>
        <w:sz w:val="22"/>
        <w:szCs w:val="22"/>
      </w:rPr>
      <w:t xml:space="preserve"> </w:t>
    </w:r>
    <w:r w:rsidR="006E26F4">
      <w:rPr>
        <w:rFonts w:cs="Arial"/>
        <w:sz w:val="22"/>
        <w:szCs w:val="22"/>
      </w:rPr>
      <w:t>12/13/24</w:t>
    </w:r>
    <w:r w:rsidRPr="00A05FE3">
      <w:rPr>
        <w:rFonts w:cs="Arial"/>
        <w:sz w:val="22"/>
        <w:szCs w:val="22"/>
      </w:rPr>
      <w:tab/>
      <w:t>Att2-</w:t>
    </w:r>
    <w:r w:rsidRPr="00A05FE3">
      <w:rPr>
        <w:rStyle w:val="PageNumber"/>
        <w:sz w:val="22"/>
        <w:szCs w:val="22"/>
      </w:rPr>
      <w:fldChar w:fldCharType="begin"/>
    </w:r>
    <w:r w:rsidRPr="00A05FE3">
      <w:rPr>
        <w:rStyle w:val="PageNumber"/>
        <w:sz w:val="22"/>
        <w:szCs w:val="22"/>
      </w:rPr>
      <w:instrText xml:space="preserve"> PAGE </w:instrText>
    </w:r>
    <w:r w:rsidRPr="00A05FE3">
      <w:rPr>
        <w:rStyle w:val="PageNumber"/>
        <w:sz w:val="22"/>
        <w:szCs w:val="22"/>
      </w:rPr>
      <w:fldChar w:fldCharType="separate"/>
    </w:r>
    <w:r w:rsidR="00044541">
      <w:rPr>
        <w:rStyle w:val="PageNumber"/>
        <w:noProof/>
        <w:sz w:val="22"/>
        <w:szCs w:val="22"/>
      </w:rPr>
      <w:t>1</w:t>
    </w:r>
    <w:r w:rsidRPr="00A05FE3">
      <w:rPr>
        <w:rStyle w:val="PageNumber"/>
        <w:sz w:val="22"/>
        <w:szCs w:val="22"/>
      </w:rPr>
      <w:fldChar w:fldCharType="end"/>
    </w:r>
    <w:r w:rsidR="003C7A91">
      <w:rPr>
        <w:rFonts w:cs="Arial"/>
        <w:sz w:val="22"/>
        <w:szCs w:val="22"/>
      </w:rPr>
      <w:tab/>
      <w:t>2201</w:t>
    </w:r>
    <w:r w:rsidRPr="00A05FE3">
      <w:rPr>
        <w:rFonts w:cs="Arial"/>
        <w:sz w:val="22"/>
        <w:szCs w:val="22"/>
      </w:rPr>
      <w:t xml:space="preserve"> App A</w:t>
    </w:r>
    <w:r w:rsidRPr="0059391B">
      <w:rPr>
        <w:rFonts w:cs="Arial"/>
        <w:sz w:val="22"/>
        <w:szCs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A3F9F" w14:textId="5BA24E21" w:rsidR="005F645C" w:rsidRPr="003C7A91" w:rsidRDefault="00CF3A78" w:rsidP="003C7A91">
    <w:pPr>
      <w:tabs>
        <w:tab w:val="center" w:pos="4680"/>
        <w:tab w:val="right" w:pos="9360"/>
      </w:tabs>
      <w:rPr>
        <w:rFonts w:cs="Arial"/>
        <w:sz w:val="22"/>
        <w:szCs w:val="22"/>
      </w:rPr>
    </w:pPr>
    <w:r w:rsidRPr="00A05FE3">
      <w:rPr>
        <w:rFonts w:cs="Arial"/>
        <w:sz w:val="22"/>
        <w:szCs w:val="22"/>
      </w:rPr>
      <w:t>Issue Date:</w:t>
    </w:r>
    <w:r w:rsidR="00CE67BA">
      <w:rPr>
        <w:rFonts w:cs="Arial"/>
        <w:sz w:val="22"/>
        <w:szCs w:val="22"/>
      </w:rPr>
      <w:t xml:space="preserve"> </w:t>
    </w:r>
    <w:r w:rsidR="006E26F4">
      <w:rPr>
        <w:rFonts w:cs="Arial"/>
        <w:sz w:val="22"/>
        <w:szCs w:val="22"/>
      </w:rPr>
      <w:t>12/13/24</w:t>
    </w:r>
    <w:r w:rsidRPr="00A05FE3">
      <w:rPr>
        <w:rFonts w:cs="Arial"/>
        <w:sz w:val="22"/>
        <w:szCs w:val="22"/>
      </w:rPr>
      <w:tab/>
      <w:t>Att2-</w:t>
    </w:r>
    <w:r w:rsidRPr="00A05FE3">
      <w:rPr>
        <w:rStyle w:val="PageNumber"/>
        <w:sz w:val="22"/>
        <w:szCs w:val="22"/>
      </w:rPr>
      <w:fldChar w:fldCharType="begin"/>
    </w:r>
    <w:r w:rsidRPr="00A05FE3">
      <w:rPr>
        <w:rStyle w:val="PageNumber"/>
        <w:sz w:val="22"/>
        <w:szCs w:val="22"/>
      </w:rPr>
      <w:instrText xml:space="preserve"> PAGE </w:instrText>
    </w:r>
    <w:r w:rsidRPr="00A05FE3">
      <w:rPr>
        <w:rStyle w:val="PageNumber"/>
        <w:sz w:val="22"/>
        <w:szCs w:val="22"/>
      </w:rPr>
      <w:fldChar w:fldCharType="separate"/>
    </w:r>
    <w:r w:rsidR="00044541">
      <w:rPr>
        <w:rStyle w:val="PageNumber"/>
        <w:noProof/>
        <w:sz w:val="22"/>
        <w:szCs w:val="22"/>
      </w:rPr>
      <w:t>2</w:t>
    </w:r>
    <w:r w:rsidRPr="00A05FE3">
      <w:rPr>
        <w:rStyle w:val="PageNumber"/>
        <w:sz w:val="22"/>
        <w:szCs w:val="22"/>
      </w:rPr>
      <w:fldChar w:fldCharType="end"/>
    </w:r>
    <w:r w:rsidR="003C7A91">
      <w:rPr>
        <w:rFonts w:cs="Arial"/>
        <w:sz w:val="22"/>
        <w:szCs w:val="22"/>
      </w:rPr>
      <w:tab/>
      <w:t>2201</w:t>
    </w:r>
    <w:r w:rsidRPr="00A05FE3">
      <w:rPr>
        <w:rFonts w:cs="Arial"/>
        <w:sz w:val="22"/>
        <w:szCs w:val="22"/>
      </w:rPr>
      <w:t xml:space="preserve"> Appendix A</w:t>
    </w:r>
    <w:r w:rsidRPr="0059391B">
      <w:rPr>
        <w:rFonts w:cs="Arial"/>
        <w:sz w:val="22"/>
        <w:szCs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A4B62" w14:textId="425B3697" w:rsidR="005F645C" w:rsidRPr="00A05FE3" w:rsidRDefault="005F645C" w:rsidP="003C7A91">
    <w:pPr>
      <w:tabs>
        <w:tab w:val="center" w:pos="6480"/>
        <w:tab w:val="right" w:pos="12960"/>
      </w:tabs>
      <w:rPr>
        <w:rFonts w:cs="Arial"/>
        <w:sz w:val="22"/>
        <w:szCs w:val="22"/>
      </w:rPr>
    </w:pPr>
    <w:r w:rsidRPr="00A05FE3">
      <w:rPr>
        <w:rFonts w:cs="Arial"/>
        <w:sz w:val="22"/>
        <w:szCs w:val="22"/>
      </w:rPr>
      <w:t xml:space="preserve">Issue Date: </w:t>
    </w:r>
    <w:r w:rsidR="00CD65BD">
      <w:rPr>
        <w:rFonts w:cs="Arial"/>
        <w:sz w:val="22"/>
        <w:szCs w:val="22"/>
      </w:rPr>
      <w:t>12/13/24</w:t>
    </w:r>
    <w:r w:rsidRPr="00A05FE3">
      <w:rPr>
        <w:rFonts w:cs="Arial"/>
        <w:sz w:val="22"/>
        <w:szCs w:val="22"/>
      </w:rPr>
      <w:tab/>
      <w:t>Att3-</w:t>
    </w:r>
    <w:r w:rsidR="00CF3A78" w:rsidRPr="00CF3A78">
      <w:rPr>
        <w:rFonts w:cs="Arial"/>
        <w:sz w:val="22"/>
        <w:szCs w:val="22"/>
      </w:rPr>
      <w:fldChar w:fldCharType="begin"/>
    </w:r>
    <w:r w:rsidR="00CF3A78" w:rsidRPr="00CF3A78">
      <w:rPr>
        <w:rFonts w:cs="Arial"/>
        <w:sz w:val="22"/>
        <w:szCs w:val="22"/>
      </w:rPr>
      <w:instrText xml:space="preserve"> PAGE   \* MERGEFORMAT </w:instrText>
    </w:r>
    <w:r w:rsidR="00CF3A78" w:rsidRPr="00CF3A78">
      <w:rPr>
        <w:rFonts w:cs="Arial"/>
        <w:sz w:val="22"/>
        <w:szCs w:val="22"/>
      </w:rPr>
      <w:fldChar w:fldCharType="separate"/>
    </w:r>
    <w:r w:rsidR="00044541">
      <w:rPr>
        <w:rFonts w:cs="Arial"/>
        <w:noProof/>
        <w:sz w:val="22"/>
        <w:szCs w:val="22"/>
      </w:rPr>
      <w:t>2</w:t>
    </w:r>
    <w:r w:rsidR="00CF3A78" w:rsidRPr="00CF3A78">
      <w:rPr>
        <w:rFonts w:cs="Arial"/>
        <w:noProof/>
        <w:sz w:val="22"/>
        <w:szCs w:val="22"/>
      </w:rPr>
      <w:fldChar w:fldCharType="end"/>
    </w:r>
    <w:r w:rsidR="003C7A91">
      <w:rPr>
        <w:rFonts w:cs="Arial"/>
        <w:sz w:val="22"/>
        <w:szCs w:val="22"/>
      </w:rPr>
      <w:tab/>
      <w:t>2201</w:t>
    </w:r>
    <w:r w:rsidRPr="00A05FE3">
      <w:rPr>
        <w:rFonts w:cs="Arial"/>
        <w:sz w:val="22"/>
        <w:szCs w:val="22"/>
      </w:rPr>
      <w:t xml:space="preserve"> App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8839F" w14:textId="77777777" w:rsidR="00814D51" w:rsidRDefault="00814D51">
      <w:r>
        <w:separator/>
      </w:r>
    </w:p>
  </w:footnote>
  <w:footnote w:type="continuationSeparator" w:id="0">
    <w:p w14:paraId="34B88D25" w14:textId="77777777" w:rsidR="00814D51" w:rsidRDefault="00814D51">
      <w:r>
        <w:continuationSeparator/>
      </w:r>
    </w:p>
  </w:footnote>
  <w:footnote w:type="continuationNotice" w:id="1">
    <w:p w14:paraId="04F793FF" w14:textId="77777777" w:rsidR="00814D51" w:rsidRDefault="00814D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FB135" w14:textId="77777777" w:rsidR="003D4D88" w:rsidRPr="00A05FE3" w:rsidRDefault="003D4D88">
    <w:pPr>
      <w:jc w:val="center"/>
      <w:rPr>
        <w:rFonts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0069E" w14:textId="77777777" w:rsidR="005F645C" w:rsidRDefault="005F645C">
    <w:pPr>
      <w:rPr>
        <w:rFonts w:cs="Arial"/>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0"/>
    <w:name w:val="AutoList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A3533B"/>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35536FAE"/>
    <w:multiLevelType w:val="multilevel"/>
    <w:tmpl w:val="CD4EE1B8"/>
    <w:lvl w:ilvl="0">
      <w:start w:val="1"/>
      <w:numFmt w:val="decimal"/>
      <w:pStyle w:val="Level1"/>
      <w:lvlText w:val="%1."/>
      <w:lvlJc w:val="left"/>
      <w:pPr>
        <w:tabs>
          <w:tab w:val="num" w:pos="1080"/>
        </w:tabs>
        <w:ind w:left="108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3F5D07D5"/>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4" w15:restartNumberingAfterBreak="0">
    <w:nsid w:val="47AD7CA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51480E8B"/>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6" w15:restartNumberingAfterBreak="0">
    <w:nsid w:val="56B47CF9"/>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7" w15:restartNumberingAfterBreak="0">
    <w:nsid w:val="5F836D71"/>
    <w:multiLevelType w:val="hybridMultilevel"/>
    <w:tmpl w:val="4F76DC70"/>
    <w:lvl w:ilvl="0" w:tplc="5366C22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349382B"/>
    <w:multiLevelType w:val="hybridMultilevel"/>
    <w:tmpl w:val="3CC6EE5A"/>
    <w:lvl w:ilvl="0" w:tplc="5E0C7650">
      <w:start w:val="1"/>
      <w:numFmt w:val="lowerLetter"/>
      <w:lvlText w:val="%1."/>
      <w:lvlJc w:val="left"/>
      <w:pPr>
        <w:ind w:left="802" w:hanging="528"/>
      </w:pPr>
      <w:rPr>
        <w:rFonts w:hint="default"/>
        <w:color w:val="000000"/>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9" w15:restartNumberingAfterBreak="0">
    <w:nsid w:val="711B7500"/>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0" w15:restartNumberingAfterBreak="0">
    <w:nsid w:val="774F551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78872460"/>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num w:numId="1" w16cid:durableId="2083017713">
    <w:abstractNumId w:val="7"/>
  </w:num>
  <w:num w:numId="2" w16cid:durableId="1451782467">
    <w:abstractNumId w:val="2"/>
  </w:num>
  <w:num w:numId="3" w16cid:durableId="1500929534">
    <w:abstractNumId w:val="0"/>
    <w:lvlOverride w:ilvl="0">
      <w:startOverride w:val="1"/>
      <w:lvl w:ilvl="0">
        <w:start w:val="1"/>
        <w:numFmt w:val="lowerLetter"/>
        <w:lvlText w:val="%1."/>
        <w:lvlJc w:val="left"/>
        <w:rPr>
          <w:rFonts w:cs="Times New Roman"/>
        </w:rPr>
      </w:lvl>
    </w:lvlOverride>
    <w:lvlOverride w:ilvl="1">
      <w:startOverride w:val="1"/>
      <w:lvl w:ilvl="1">
        <w:start w:val="1"/>
        <w:numFmt w:val="lowerLetter"/>
        <w:lvlText w:val="%2."/>
        <w:lvlJc w:val="left"/>
        <w:rPr>
          <w:rFonts w:cs="Times New Roman"/>
        </w:rPr>
      </w:lvl>
    </w:lvlOverride>
    <w:lvlOverride w:ilvl="2">
      <w:startOverride w:val="1"/>
      <w:lvl w:ilvl="2">
        <w:start w:val="1"/>
        <w:numFmt w:val="lowerLetter"/>
        <w:lvlText w:val="%3."/>
        <w:lvlJc w:val="left"/>
        <w:rPr>
          <w:rFonts w:cs="Times New Roman"/>
        </w:rPr>
      </w:lvl>
    </w:lvlOverride>
    <w:lvlOverride w:ilvl="3">
      <w:startOverride w:val="1"/>
      <w:lvl w:ilvl="3">
        <w:start w:val="1"/>
        <w:numFmt w:val="lowerLetter"/>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Letter"/>
        <w:lvlText w:val="%6."/>
        <w:lvlJc w:val="left"/>
        <w:rPr>
          <w:rFonts w:cs="Times New Roman"/>
        </w:rPr>
      </w:lvl>
    </w:lvlOverride>
    <w:lvlOverride w:ilvl="6">
      <w:startOverride w:val="1"/>
      <w:lvl w:ilvl="6">
        <w:start w:val="1"/>
        <w:numFmt w:val="lowerLetter"/>
        <w:lvlText w:val="%7."/>
        <w:lvlJc w:val="left"/>
        <w:rPr>
          <w:rFonts w:cs="Times New Roman"/>
        </w:rPr>
      </w:lvl>
    </w:lvlOverride>
    <w:lvlOverride w:ilvl="7">
      <w:startOverride w:val="1"/>
      <w:lvl w:ilvl="7">
        <w:start w:val="1"/>
        <w:numFmt w:val="lowerLetter"/>
        <w:lvlText w:val="%8."/>
        <w:lvlJc w:val="left"/>
        <w:rPr>
          <w:rFonts w:cs="Times New Roman"/>
        </w:rPr>
      </w:lvl>
    </w:lvlOverride>
  </w:num>
  <w:num w:numId="4" w16cid:durableId="2037656600">
    <w:abstractNumId w:val="5"/>
  </w:num>
  <w:num w:numId="5" w16cid:durableId="627512272">
    <w:abstractNumId w:val="6"/>
  </w:num>
  <w:num w:numId="6" w16cid:durableId="1619026098">
    <w:abstractNumId w:val="11"/>
  </w:num>
  <w:num w:numId="7" w16cid:durableId="840662807">
    <w:abstractNumId w:val="9"/>
  </w:num>
  <w:num w:numId="8" w16cid:durableId="1968662266">
    <w:abstractNumId w:val="1"/>
  </w:num>
  <w:num w:numId="9" w16cid:durableId="1578440539">
    <w:abstractNumId w:val="3"/>
  </w:num>
  <w:num w:numId="10" w16cid:durableId="990253660">
    <w:abstractNumId w:val="8"/>
  </w:num>
  <w:num w:numId="11" w16cid:durableId="903610877">
    <w:abstractNumId w:val="10"/>
  </w:num>
  <w:num w:numId="12" w16cid:durableId="85245282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deleine Arel (She/Her)">
    <w15:presenceInfo w15:providerId="AD" w15:userId="S::MTA1@nrc.gov::52557c52-86de-413d-865b-0ce290e0ad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3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43"/>
    <w:rsid w:val="00002CC4"/>
    <w:rsid w:val="00004171"/>
    <w:rsid w:val="00006529"/>
    <w:rsid w:val="000110B2"/>
    <w:rsid w:val="00016A5F"/>
    <w:rsid w:val="00024413"/>
    <w:rsid w:val="000250F9"/>
    <w:rsid w:val="000323E4"/>
    <w:rsid w:val="00032A0C"/>
    <w:rsid w:val="00034DC4"/>
    <w:rsid w:val="00042906"/>
    <w:rsid w:val="00043F6E"/>
    <w:rsid w:val="00044541"/>
    <w:rsid w:val="00047F4A"/>
    <w:rsid w:val="0005084E"/>
    <w:rsid w:val="000544CC"/>
    <w:rsid w:val="00054CC4"/>
    <w:rsid w:val="00066978"/>
    <w:rsid w:val="0007497F"/>
    <w:rsid w:val="0008033D"/>
    <w:rsid w:val="00083C27"/>
    <w:rsid w:val="00085B87"/>
    <w:rsid w:val="0008728B"/>
    <w:rsid w:val="000906BD"/>
    <w:rsid w:val="00091058"/>
    <w:rsid w:val="00094349"/>
    <w:rsid w:val="00097264"/>
    <w:rsid w:val="000A7A5D"/>
    <w:rsid w:val="000B02B7"/>
    <w:rsid w:val="000B33C1"/>
    <w:rsid w:val="000B5DD9"/>
    <w:rsid w:val="000B746A"/>
    <w:rsid w:val="000D4AA7"/>
    <w:rsid w:val="000D6740"/>
    <w:rsid w:val="000E5AB4"/>
    <w:rsid w:val="000E5B0C"/>
    <w:rsid w:val="000F67CB"/>
    <w:rsid w:val="001134B9"/>
    <w:rsid w:val="00116100"/>
    <w:rsid w:val="00123920"/>
    <w:rsid w:val="00124EA7"/>
    <w:rsid w:val="00130078"/>
    <w:rsid w:val="0013128D"/>
    <w:rsid w:val="001326B6"/>
    <w:rsid w:val="00132EFE"/>
    <w:rsid w:val="0014677D"/>
    <w:rsid w:val="00162AD7"/>
    <w:rsid w:val="00165043"/>
    <w:rsid w:val="00171C81"/>
    <w:rsid w:val="00173C46"/>
    <w:rsid w:val="0018013A"/>
    <w:rsid w:val="001820D7"/>
    <w:rsid w:val="00182227"/>
    <w:rsid w:val="001A0CED"/>
    <w:rsid w:val="001B032A"/>
    <w:rsid w:val="001B6370"/>
    <w:rsid w:val="001C1566"/>
    <w:rsid w:val="001C1735"/>
    <w:rsid w:val="001C3682"/>
    <w:rsid w:val="001E40F2"/>
    <w:rsid w:val="001E6870"/>
    <w:rsid w:val="001E73DC"/>
    <w:rsid w:val="001E7B67"/>
    <w:rsid w:val="001F1911"/>
    <w:rsid w:val="001F30E9"/>
    <w:rsid w:val="0020234F"/>
    <w:rsid w:val="002042E7"/>
    <w:rsid w:val="00204BD1"/>
    <w:rsid w:val="002058E7"/>
    <w:rsid w:val="0020667C"/>
    <w:rsid w:val="00207C30"/>
    <w:rsid w:val="00220677"/>
    <w:rsid w:val="00222782"/>
    <w:rsid w:val="002267E4"/>
    <w:rsid w:val="00226A73"/>
    <w:rsid w:val="0022784C"/>
    <w:rsid w:val="00231AD5"/>
    <w:rsid w:val="002331D5"/>
    <w:rsid w:val="00233DE5"/>
    <w:rsid w:val="00244694"/>
    <w:rsid w:val="002458B2"/>
    <w:rsid w:val="00247003"/>
    <w:rsid w:val="00247B8F"/>
    <w:rsid w:val="0025089E"/>
    <w:rsid w:val="00250D11"/>
    <w:rsid w:val="002559D2"/>
    <w:rsid w:val="00285792"/>
    <w:rsid w:val="002923BF"/>
    <w:rsid w:val="002A0245"/>
    <w:rsid w:val="002C6295"/>
    <w:rsid w:val="002D332B"/>
    <w:rsid w:val="002F6C76"/>
    <w:rsid w:val="00305764"/>
    <w:rsid w:val="00305C9A"/>
    <w:rsid w:val="00306CC8"/>
    <w:rsid w:val="00307832"/>
    <w:rsid w:val="00315389"/>
    <w:rsid w:val="0032034C"/>
    <w:rsid w:val="00321F43"/>
    <w:rsid w:val="00322BBD"/>
    <w:rsid w:val="00332131"/>
    <w:rsid w:val="0033567E"/>
    <w:rsid w:val="0033622A"/>
    <w:rsid w:val="00336F81"/>
    <w:rsid w:val="00342EC7"/>
    <w:rsid w:val="00344C17"/>
    <w:rsid w:val="00345791"/>
    <w:rsid w:val="00350C20"/>
    <w:rsid w:val="00352789"/>
    <w:rsid w:val="00354429"/>
    <w:rsid w:val="0036176E"/>
    <w:rsid w:val="00361DB3"/>
    <w:rsid w:val="00364A90"/>
    <w:rsid w:val="003676D9"/>
    <w:rsid w:val="00367733"/>
    <w:rsid w:val="00371032"/>
    <w:rsid w:val="00371524"/>
    <w:rsid w:val="00375746"/>
    <w:rsid w:val="00381C65"/>
    <w:rsid w:val="00385202"/>
    <w:rsid w:val="0038558A"/>
    <w:rsid w:val="0039260A"/>
    <w:rsid w:val="00393E98"/>
    <w:rsid w:val="003A2562"/>
    <w:rsid w:val="003A4A18"/>
    <w:rsid w:val="003A6D58"/>
    <w:rsid w:val="003A77BD"/>
    <w:rsid w:val="003B4321"/>
    <w:rsid w:val="003B4B1F"/>
    <w:rsid w:val="003B545F"/>
    <w:rsid w:val="003C3780"/>
    <w:rsid w:val="003C66B4"/>
    <w:rsid w:val="003C7A91"/>
    <w:rsid w:val="003D27BB"/>
    <w:rsid w:val="003D3B86"/>
    <w:rsid w:val="003D4CDD"/>
    <w:rsid w:val="003D4D88"/>
    <w:rsid w:val="003E1436"/>
    <w:rsid w:val="003E626A"/>
    <w:rsid w:val="003E7CB8"/>
    <w:rsid w:val="003F230C"/>
    <w:rsid w:val="003F233B"/>
    <w:rsid w:val="0040603E"/>
    <w:rsid w:val="00410EB7"/>
    <w:rsid w:val="004115B5"/>
    <w:rsid w:val="0041332C"/>
    <w:rsid w:val="00416D8E"/>
    <w:rsid w:val="00417530"/>
    <w:rsid w:val="004263EB"/>
    <w:rsid w:val="00432BFB"/>
    <w:rsid w:val="0043358C"/>
    <w:rsid w:val="0043385A"/>
    <w:rsid w:val="004339A2"/>
    <w:rsid w:val="004359C2"/>
    <w:rsid w:val="00437B05"/>
    <w:rsid w:val="0044683B"/>
    <w:rsid w:val="00454673"/>
    <w:rsid w:val="00455585"/>
    <w:rsid w:val="00460BC8"/>
    <w:rsid w:val="0046729C"/>
    <w:rsid w:val="004805E9"/>
    <w:rsid w:val="00480EEC"/>
    <w:rsid w:val="00480F8C"/>
    <w:rsid w:val="00481E78"/>
    <w:rsid w:val="00481EB3"/>
    <w:rsid w:val="00482A86"/>
    <w:rsid w:val="004844F8"/>
    <w:rsid w:val="00485F70"/>
    <w:rsid w:val="00486291"/>
    <w:rsid w:val="0049169A"/>
    <w:rsid w:val="004928C1"/>
    <w:rsid w:val="00496314"/>
    <w:rsid w:val="004973D0"/>
    <w:rsid w:val="004A76B4"/>
    <w:rsid w:val="004B5FE7"/>
    <w:rsid w:val="004C02AD"/>
    <w:rsid w:val="004C234C"/>
    <w:rsid w:val="004C2357"/>
    <w:rsid w:val="004D31D4"/>
    <w:rsid w:val="004E38C4"/>
    <w:rsid w:val="004E66FA"/>
    <w:rsid w:val="004F1723"/>
    <w:rsid w:val="004F21F8"/>
    <w:rsid w:val="005033AF"/>
    <w:rsid w:val="0050784C"/>
    <w:rsid w:val="0051049A"/>
    <w:rsid w:val="00516529"/>
    <w:rsid w:val="005206A4"/>
    <w:rsid w:val="00520B67"/>
    <w:rsid w:val="00530E6E"/>
    <w:rsid w:val="005316CA"/>
    <w:rsid w:val="0053174B"/>
    <w:rsid w:val="00535D0C"/>
    <w:rsid w:val="005427DD"/>
    <w:rsid w:val="00542D78"/>
    <w:rsid w:val="00544CA6"/>
    <w:rsid w:val="00547A05"/>
    <w:rsid w:val="00555BB8"/>
    <w:rsid w:val="00557617"/>
    <w:rsid w:val="00562863"/>
    <w:rsid w:val="00562D49"/>
    <w:rsid w:val="00563196"/>
    <w:rsid w:val="00566299"/>
    <w:rsid w:val="00567158"/>
    <w:rsid w:val="0057045C"/>
    <w:rsid w:val="00572D71"/>
    <w:rsid w:val="00574759"/>
    <w:rsid w:val="005775F7"/>
    <w:rsid w:val="00584A4C"/>
    <w:rsid w:val="005855E3"/>
    <w:rsid w:val="005866FD"/>
    <w:rsid w:val="005926DB"/>
    <w:rsid w:val="0059391B"/>
    <w:rsid w:val="00596C0B"/>
    <w:rsid w:val="005A056F"/>
    <w:rsid w:val="005A05BD"/>
    <w:rsid w:val="005A265E"/>
    <w:rsid w:val="005A2BAE"/>
    <w:rsid w:val="005A4C12"/>
    <w:rsid w:val="005A5627"/>
    <w:rsid w:val="005A68ED"/>
    <w:rsid w:val="005A78C2"/>
    <w:rsid w:val="005C2299"/>
    <w:rsid w:val="005C2F40"/>
    <w:rsid w:val="005C6221"/>
    <w:rsid w:val="005D1AB0"/>
    <w:rsid w:val="005D1E8B"/>
    <w:rsid w:val="005E3441"/>
    <w:rsid w:val="005F0D0A"/>
    <w:rsid w:val="005F2628"/>
    <w:rsid w:val="005F2A4C"/>
    <w:rsid w:val="005F352A"/>
    <w:rsid w:val="005F5831"/>
    <w:rsid w:val="005F645C"/>
    <w:rsid w:val="00600243"/>
    <w:rsid w:val="0060605F"/>
    <w:rsid w:val="00622A2E"/>
    <w:rsid w:val="00641456"/>
    <w:rsid w:val="00642C53"/>
    <w:rsid w:val="006529B8"/>
    <w:rsid w:val="0065510F"/>
    <w:rsid w:val="006561B7"/>
    <w:rsid w:val="006603FD"/>
    <w:rsid w:val="00660563"/>
    <w:rsid w:val="00660BC3"/>
    <w:rsid w:val="00662EC8"/>
    <w:rsid w:val="00663DFD"/>
    <w:rsid w:val="00671BD8"/>
    <w:rsid w:val="00672CBE"/>
    <w:rsid w:val="00677B5B"/>
    <w:rsid w:val="00682475"/>
    <w:rsid w:val="00684467"/>
    <w:rsid w:val="006867A1"/>
    <w:rsid w:val="00690884"/>
    <w:rsid w:val="00695B21"/>
    <w:rsid w:val="0069668A"/>
    <w:rsid w:val="006976DF"/>
    <w:rsid w:val="006A1A32"/>
    <w:rsid w:val="006A2CAD"/>
    <w:rsid w:val="006A5A23"/>
    <w:rsid w:val="006A70F2"/>
    <w:rsid w:val="006A7942"/>
    <w:rsid w:val="006C0640"/>
    <w:rsid w:val="006C21A8"/>
    <w:rsid w:val="006C3CB4"/>
    <w:rsid w:val="006C4383"/>
    <w:rsid w:val="006C43CE"/>
    <w:rsid w:val="006D1259"/>
    <w:rsid w:val="006D3870"/>
    <w:rsid w:val="006D4E14"/>
    <w:rsid w:val="006E26F4"/>
    <w:rsid w:val="006E2C41"/>
    <w:rsid w:val="006E677B"/>
    <w:rsid w:val="00703AC5"/>
    <w:rsid w:val="00707D86"/>
    <w:rsid w:val="00713ED2"/>
    <w:rsid w:val="00720343"/>
    <w:rsid w:val="00733009"/>
    <w:rsid w:val="00733FDB"/>
    <w:rsid w:val="007350D8"/>
    <w:rsid w:val="007412A7"/>
    <w:rsid w:val="00746344"/>
    <w:rsid w:val="00750E41"/>
    <w:rsid w:val="00753827"/>
    <w:rsid w:val="00776823"/>
    <w:rsid w:val="007800F0"/>
    <w:rsid w:val="00783AB2"/>
    <w:rsid w:val="00784D5D"/>
    <w:rsid w:val="00787A42"/>
    <w:rsid w:val="00787D11"/>
    <w:rsid w:val="007B528B"/>
    <w:rsid w:val="007B541F"/>
    <w:rsid w:val="007C0405"/>
    <w:rsid w:val="007C2F0F"/>
    <w:rsid w:val="007C30EE"/>
    <w:rsid w:val="007C4459"/>
    <w:rsid w:val="007D4E56"/>
    <w:rsid w:val="007D5236"/>
    <w:rsid w:val="007E1269"/>
    <w:rsid w:val="007E2E8D"/>
    <w:rsid w:val="007F07EA"/>
    <w:rsid w:val="007F2685"/>
    <w:rsid w:val="007F37C8"/>
    <w:rsid w:val="007F400D"/>
    <w:rsid w:val="0081056C"/>
    <w:rsid w:val="0081078E"/>
    <w:rsid w:val="00814D51"/>
    <w:rsid w:val="008160E5"/>
    <w:rsid w:val="0081671C"/>
    <w:rsid w:val="00817040"/>
    <w:rsid w:val="0083500F"/>
    <w:rsid w:val="0084720B"/>
    <w:rsid w:val="00850BBD"/>
    <w:rsid w:val="00853340"/>
    <w:rsid w:val="00853F82"/>
    <w:rsid w:val="008542D3"/>
    <w:rsid w:val="00855F22"/>
    <w:rsid w:val="0086387E"/>
    <w:rsid w:val="008665BA"/>
    <w:rsid w:val="0086713B"/>
    <w:rsid w:val="00875F70"/>
    <w:rsid w:val="00881114"/>
    <w:rsid w:val="00886EE0"/>
    <w:rsid w:val="00892559"/>
    <w:rsid w:val="00893716"/>
    <w:rsid w:val="008A23EB"/>
    <w:rsid w:val="008A5970"/>
    <w:rsid w:val="008C420D"/>
    <w:rsid w:val="008D36E9"/>
    <w:rsid w:val="008D4132"/>
    <w:rsid w:val="008E2CD4"/>
    <w:rsid w:val="008E6E46"/>
    <w:rsid w:val="008E6E75"/>
    <w:rsid w:val="008F7541"/>
    <w:rsid w:val="00900C52"/>
    <w:rsid w:val="00904DAE"/>
    <w:rsid w:val="00910439"/>
    <w:rsid w:val="009122A1"/>
    <w:rsid w:val="00915E41"/>
    <w:rsid w:val="00916841"/>
    <w:rsid w:val="00917137"/>
    <w:rsid w:val="0091780C"/>
    <w:rsid w:val="00921EC6"/>
    <w:rsid w:val="00922673"/>
    <w:rsid w:val="009265F9"/>
    <w:rsid w:val="00926E38"/>
    <w:rsid w:val="00937234"/>
    <w:rsid w:val="009402C3"/>
    <w:rsid w:val="009455DA"/>
    <w:rsid w:val="00945D16"/>
    <w:rsid w:val="00946463"/>
    <w:rsid w:val="009517FD"/>
    <w:rsid w:val="009551F7"/>
    <w:rsid w:val="009559F8"/>
    <w:rsid w:val="00963197"/>
    <w:rsid w:val="00965A72"/>
    <w:rsid w:val="009676F8"/>
    <w:rsid w:val="00974B86"/>
    <w:rsid w:val="00977488"/>
    <w:rsid w:val="00977FF9"/>
    <w:rsid w:val="00980482"/>
    <w:rsid w:val="009817E1"/>
    <w:rsid w:val="00985074"/>
    <w:rsid w:val="0098538E"/>
    <w:rsid w:val="00990631"/>
    <w:rsid w:val="0099345B"/>
    <w:rsid w:val="009951FB"/>
    <w:rsid w:val="00997709"/>
    <w:rsid w:val="009A0D2C"/>
    <w:rsid w:val="009B147C"/>
    <w:rsid w:val="009B2A92"/>
    <w:rsid w:val="009B2DF8"/>
    <w:rsid w:val="009B3754"/>
    <w:rsid w:val="009B4C68"/>
    <w:rsid w:val="009B6E03"/>
    <w:rsid w:val="009C1B8B"/>
    <w:rsid w:val="009C644F"/>
    <w:rsid w:val="009D1382"/>
    <w:rsid w:val="009D3CF0"/>
    <w:rsid w:val="009D48A3"/>
    <w:rsid w:val="009D75A5"/>
    <w:rsid w:val="009E16EA"/>
    <w:rsid w:val="009E21E4"/>
    <w:rsid w:val="009E361C"/>
    <w:rsid w:val="009E380A"/>
    <w:rsid w:val="009E574C"/>
    <w:rsid w:val="009E709D"/>
    <w:rsid w:val="009F0F9C"/>
    <w:rsid w:val="009F1E9B"/>
    <w:rsid w:val="009F6052"/>
    <w:rsid w:val="009F6ED1"/>
    <w:rsid w:val="00A04174"/>
    <w:rsid w:val="00A05FE3"/>
    <w:rsid w:val="00A10CF9"/>
    <w:rsid w:val="00A203DC"/>
    <w:rsid w:val="00A20769"/>
    <w:rsid w:val="00A219A2"/>
    <w:rsid w:val="00A25AB8"/>
    <w:rsid w:val="00A34B28"/>
    <w:rsid w:val="00A37284"/>
    <w:rsid w:val="00A4118B"/>
    <w:rsid w:val="00A42C79"/>
    <w:rsid w:val="00A55ED6"/>
    <w:rsid w:val="00A63ED1"/>
    <w:rsid w:val="00A6666A"/>
    <w:rsid w:val="00A709AC"/>
    <w:rsid w:val="00A70EEA"/>
    <w:rsid w:val="00A71009"/>
    <w:rsid w:val="00A71293"/>
    <w:rsid w:val="00A71B35"/>
    <w:rsid w:val="00A808E3"/>
    <w:rsid w:val="00A8183D"/>
    <w:rsid w:val="00A81D5D"/>
    <w:rsid w:val="00A8238E"/>
    <w:rsid w:val="00A82A1A"/>
    <w:rsid w:val="00A8498C"/>
    <w:rsid w:val="00A856E2"/>
    <w:rsid w:val="00A9029D"/>
    <w:rsid w:val="00A90457"/>
    <w:rsid w:val="00A91FD4"/>
    <w:rsid w:val="00A951B9"/>
    <w:rsid w:val="00AA0965"/>
    <w:rsid w:val="00AA1738"/>
    <w:rsid w:val="00AA201D"/>
    <w:rsid w:val="00AA5F14"/>
    <w:rsid w:val="00AA79CF"/>
    <w:rsid w:val="00AB0418"/>
    <w:rsid w:val="00AB3687"/>
    <w:rsid w:val="00AC49C2"/>
    <w:rsid w:val="00AC56CB"/>
    <w:rsid w:val="00AD4B15"/>
    <w:rsid w:val="00AD687D"/>
    <w:rsid w:val="00AE1C13"/>
    <w:rsid w:val="00AF1D27"/>
    <w:rsid w:val="00B01343"/>
    <w:rsid w:val="00B125B1"/>
    <w:rsid w:val="00B1382C"/>
    <w:rsid w:val="00B1668F"/>
    <w:rsid w:val="00B2664F"/>
    <w:rsid w:val="00B41D70"/>
    <w:rsid w:val="00B47F28"/>
    <w:rsid w:val="00B50EFD"/>
    <w:rsid w:val="00B5200A"/>
    <w:rsid w:val="00B54BCD"/>
    <w:rsid w:val="00B626CF"/>
    <w:rsid w:val="00B713E7"/>
    <w:rsid w:val="00B80936"/>
    <w:rsid w:val="00B8329B"/>
    <w:rsid w:val="00B83D4C"/>
    <w:rsid w:val="00B9637F"/>
    <w:rsid w:val="00BA1908"/>
    <w:rsid w:val="00BB501C"/>
    <w:rsid w:val="00BB74E5"/>
    <w:rsid w:val="00BC2A7B"/>
    <w:rsid w:val="00BC531C"/>
    <w:rsid w:val="00BD399A"/>
    <w:rsid w:val="00BE5F36"/>
    <w:rsid w:val="00BF0848"/>
    <w:rsid w:val="00BF3262"/>
    <w:rsid w:val="00BF32ED"/>
    <w:rsid w:val="00BF43A0"/>
    <w:rsid w:val="00C014D4"/>
    <w:rsid w:val="00C041B8"/>
    <w:rsid w:val="00C120DD"/>
    <w:rsid w:val="00C17249"/>
    <w:rsid w:val="00C202C9"/>
    <w:rsid w:val="00C21684"/>
    <w:rsid w:val="00C3378D"/>
    <w:rsid w:val="00C34244"/>
    <w:rsid w:val="00C40649"/>
    <w:rsid w:val="00C615E5"/>
    <w:rsid w:val="00C63D42"/>
    <w:rsid w:val="00C72191"/>
    <w:rsid w:val="00C751D2"/>
    <w:rsid w:val="00C8700D"/>
    <w:rsid w:val="00C910F7"/>
    <w:rsid w:val="00C945CF"/>
    <w:rsid w:val="00C96B10"/>
    <w:rsid w:val="00C97019"/>
    <w:rsid w:val="00CA5FB5"/>
    <w:rsid w:val="00CB7B35"/>
    <w:rsid w:val="00CC29A5"/>
    <w:rsid w:val="00CC3255"/>
    <w:rsid w:val="00CC79E8"/>
    <w:rsid w:val="00CD26FE"/>
    <w:rsid w:val="00CD31A2"/>
    <w:rsid w:val="00CD428C"/>
    <w:rsid w:val="00CD65BD"/>
    <w:rsid w:val="00CD68A2"/>
    <w:rsid w:val="00CD7658"/>
    <w:rsid w:val="00CD7ACC"/>
    <w:rsid w:val="00CE4DE9"/>
    <w:rsid w:val="00CE67BA"/>
    <w:rsid w:val="00CE7B2F"/>
    <w:rsid w:val="00CF0158"/>
    <w:rsid w:val="00CF3A78"/>
    <w:rsid w:val="00CF5B67"/>
    <w:rsid w:val="00CF7F85"/>
    <w:rsid w:val="00D062EF"/>
    <w:rsid w:val="00D177CC"/>
    <w:rsid w:val="00D420CD"/>
    <w:rsid w:val="00D433FD"/>
    <w:rsid w:val="00D4705A"/>
    <w:rsid w:val="00D4788B"/>
    <w:rsid w:val="00D60419"/>
    <w:rsid w:val="00D60FB4"/>
    <w:rsid w:val="00D6159E"/>
    <w:rsid w:val="00D618C3"/>
    <w:rsid w:val="00D621A4"/>
    <w:rsid w:val="00D622FA"/>
    <w:rsid w:val="00D643BC"/>
    <w:rsid w:val="00D67C7C"/>
    <w:rsid w:val="00D747DB"/>
    <w:rsid w:val="00D77D6B"/>
    <w:rsid w:val="00D80549"/>
    <w:rsid w:val="00D80918"/>
    <w:rsid w:val="00D80BDA"/>
    <w:rsid w:val="00D830E5"/>
    <w:rsid w:val="00D85E3C"/>
    <w:rsid w:val="00D87BE1"/>
    <w:rsid w:val="00D91B60"/>
    <w:rsid w:val="00D97AA8"/>
    <w:rsid w:val="00DA317F"/>
    <w:rsid w:val="00DA5051"/>
    <w:rsid w:val="00DB0654"/>
    <w:rsid w:val="00DB179C"/>
    <w:rsid w:val="00DB29D5"/>
    <w:rsid w:val="00DB410A"/>
    <w:rsid w:val="00DB7A66"/>
    <w:rsid w:val="00DD047E"/>
    <w:rsid w:val="00DE433E"/>
    <w:rsid w:val="00DF4717"/>
    <w:rsid w:val="00E024E1"/>
    <w:rsid w:val="00E03B41"/>
    <w:rsid w:val="00E04D45"/>
    <w:rsid w:val="00E050FA"/>
    <w:rsid w:val="00E1193D"/>
    <w:rsid w:val="00E1732B"/>
    <w:rsid w:val="00E21AC5"/>
    <w:rsid w:val="00E2537C"/>
    <w:rsid w:val="00E33B25"/>
    <w:rsid w:val="00E34813"/>
    <w:rsid w:val="00E34FDE"/>
    <w:rsid w:val="00E35270"/>
    <w:rsid w:val="00E365F3"/>
    <w:rsid w:val="00E55D66"/>
    <w:rsid w:val="00E643EF"/>
    <w:rsid w:val="00E654BC"/>
    <w:rsid w:val="00E7177D"/>
    <w:rsid w:val="00E7235E"/>
    <w:rsid w:val="00E72BCD"/>
    <w:rsid w:val="00E72F20"/>
    <w:rsid w:val="00E74CE0"/>
    <w:rsid w:val="00E84E1C"/>
    <w:rsid w:val="00E91422"/>
    <w:rsid w:val="00EA0000"/>
    <w:rsid w:val="00EA159A"/>
    <w:rsid w:val="00EA613F"/>
    <w:rsid w:val="00EB6ED8"/>
    <w:rsid w:val="00ED469B"/>
    <w:rsid w:val="00ED7B98"/>
    <w:rsid w:val="00EE4071"/>
    <w:rsid w:val="00EF1153"/>
    <w:rsid w:val="00F021AB"/>
    <w:rsid w:val="00F02828"/>
    <w:rsid w:val="00F06D06"/>
    <w:rsid w:val="00F0743A"/>
    <w:rsid w:val="00F07720"/>
    <w:rsid w:val="00F214CE"/>
    <w:rsid w:val="00F22D94"/>
    <w:rsid w:val="00F23848"/>
    <w:rsid w:val="00F2419A"/>
    <w:rsid w:val="00F26462"/>
    <w:rsid w:val="00F26EC1"/>
    <w:rsid w:val="00F35B31"/>
    <w:rsid w:val="00F35C41"/>
    <w:rsid w:val="00F36EC6"/>
    <w:rsid w:val="00F4132A"/>
    <w:rsid w:val="00F46A30"/>
    <w:rsid w:val="00F51E35"/>
    <w:rsid w:val="00F56450"/>
    <w:rsid w:val="00F6043E"/>
    <w:rsid w:val="00F71566"/>
    <w:rsid w:val="00F7590D"/>
    <w:rsid w:val="00F765B3"/>
    <w:rsid w:val="00F76B91"/>
    <w:rsid w:val="00F806B4"/>
    <w:rsid w:val="00F80CD9"/>
    <w:rsid w:val="00F821B6"/>
    <w:rsid w:val="00F8620E"/>
    <w:rsid w:val="00F94D3B"/>
    <w:rsid w:val="00FA0E88"/>
    <w:rsid w:val="00FA7A2B"/>
    <w:rsid w:val="00FC1C6A"/>
    <w:rsid w:val="00FC6101"/>
    <w:rsid w:val="00FC781B"/>
    <w:rsid w:val="00FD058D"/>
    <w:rsid w:val="00FD744E"/>
    <w:rsid w:val="00FE0B7E"/>
    <w:rsid w:val="00FE2B36"/>
    <w:rsid w:val="00FE39E7"/>
    <w:rsid w:val="00FE430B"/>
    <w:rsid w:val="00FE7937"/>
    <w:rsid w:val="00FF0417"/>
    <w:rsid w:val="00FF11BD"/>
    <w:rsid w:val="0DC10C85"/>
    <w:rsid w:val="0ECE7386"/>
    <w:rsid w:val="0F537996"/>
    <w:rsid w:val="104A4219"/>
    <w:rsid w:val="2841013D"/>
    <w:rsid w:val="291BF33C"/>
    <w:rsid w:val="3AEAFF54"/>
    <w:rsid w:val="3B34CA0E"/>
    <w:rsid w:val="3D305C6B"/>
    <w:rsid w:val="45A8365B"/>
    <w:rsid w:val="48914696"/>
    <w:rsid w:val="4FA1C8E7"/>
    <w:rsid w:val="528187DB"/>
    <w:rsid w:val="5935F419"/>
    <w:rsid w:val="647B4A28"/>
    <w:rsid w:val="6E159DF1"/>
    <w:rsid w:val="6E841380"/>
    <w:rsid w:val="778A1610"/>
    <w:rsid w:val="7E8180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B246E0"/>
  <w15:chartTrackingRefBased/>
  <w15:docId w15:val="{32AD44C3-6360-4695-9BB7-FE6056A7C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39"/>
    <w:pPr>
      <w:widowControl w:val="0"/>
      <w:autoSpaceDE w:val="0"/>
      <w:autoSpaceDN w:val="0"/>
      <w:adjustRightInd w:val="0"/>
    </w:pPr>
    <w:rPr>
      <w:rFonts w:ascii="Arial" w:hAnsi="Arial"/>
      <w:sz w:val="24"/>
      <w:szCs w:val="24"/>
    </w:rPr>
  </w:style>
  <w:style w:type="paragraph" w:styleId="Heading1">
    <w:name w:val="heading 1"/>
    <w:next w:val="BodyText"/>
    <w:link w:val="Heading1Char"/>
    <w:qFormat/>
    <w:rsid w:val="00910439"/>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910439"/>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910439"/>
    <w:pPr>
      <w:outlineLvl w:val="2"/>
    </w:pPr>
  </w:style>
  <w:style w:type="paragraph" w:styleId="Heading4">
    <w:name w:val="heading 4"/>
    <w:next w:val="BodyText"/>
    <w:link w:val="Heading4Char"/>
    <w:uiPriority w:val="9"/>
    <w:semiHidden/>
    <w:unhideWhenUsed/>
    <w:qFormat/>
    <w:rsid w:val="00910439"/>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D97AA8"/>
  </w:style>
  <w:style w:type="table" w:styleId="TableGrid">
    <w:name w:val="Table Grid"/>
    <w:basedOn w:val="TableNormal"/>
    <w:uiPriority w:val="59"/>
    <w:rsid w:val="00CF5B6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C21A8"/>
    <w:pPr>
      <w:tabs>
        <w:tab w:val="center" w:pos="4320"/>
        <w:tab w:val="right" w:pos="8640"/>
      </w:tabs>
    </w:pPr>
  </w:style>
  <w:style w:type="character" w:customStyle="1" w:styleId="HeaderChar">
    <w:name w:val="Header Char"/>
    <w:link w:val="Header"/>
    <w:uiPriority w:val="99"/>
    <w:semiHidden/>
    <w:rsid w:val="00671300"/>
    <w:rPr>
      <w:rFonts w:ascii="Arial" w:hAnsi="Arial"/>
      <w:sz w:val="24"/>
      <w:szCs w:val="24"/>
    </w:rPr>
  </w:style>
  <w:style w:type="paragraph" w:styleId="Footer">
    <w:name w:val="footer"/>
    <w:basedOn w:val="Normal"/>
    <w:link w:val="FooterChar"/>
    <w:uiPriority w:val="99"/>
    <w:rsid w:val="006C21A8"/>
    <w:pPr>
      <w:tabs>
        <w:tab w:val="center" w:pos="4320"/>
        <w:tab w:val="right" w:pos="8640"/>
      </w:tabs>
    </w:pPr>
  </w:style>
  <w:style w:type="character" w:customStyle="1" w:styleId="FooterChar">
    <w:name w:val="Footer Char"/>
    <w:link w:val="Footer"/>
    <w:uiPriority w:val="99"/>
    <w:semiHidden/>
    <w:rsid w:val="00671300"/>
    <w:rPr>
      <w:rFonts w:ascii="Arial" w:hAnsi="Arial"/>
      <w:sz w:val="24"/>
      <w:szCs w:val="24"/>
    </w:rPr>
  </w:style>
  <w:style w:type="paragraph" w:styleId="BalloonText">
    <w:name w:val="Balloon Text"/>
    <w:basedOn w:val="Normal"/>
    <w:link w:val="BalloonTextChar"/>
    <w:uiPriority w:val="99"/>
    <w:semiHidden/>
    <w:rsid w:val="00E654BC"/>
    <w:rPr>
      <w:rFonts w:ascii="Tahoma" w:hAnsi="Tahoma" w:cs="Tahoma"/>
      <w:sz w:val="16"/>
      <w:szCs w:val="16"/>
    </w:rPr>
  </w:style>
  <w:style w:type="character" w:customStyle="1" w:styleId="BalloonTextChar">
    <w:name w:val="Balloon Text Char"/>
    <w:link w:val="BalloonText"/>
    <w:uiPriority w:val="99"/>
    <w:semiHidden/>
    <w:rsid w:val="00671300"/>
    <w:rPr>
      <w:sz w:val="0"/>
      <w:szCs w:val="0"/>
    </w:rPr>
  </w:style>
  <w:style w:type="character" w:styleId="PageNumber">
    <w:name w:val="page number"/>
    <w:uiPriority w:val="99"/>
    <w:rsid w:val="008542D3"/>
    <w:rPr>
      <w:rFonts w:cs="Times New Roman"/>
    </w:rPr>
  </w:style>
  <w:style w:type="paragraph" w:customStyle="1" w:styleId="Level1">
    <w:name w:val="Level 1"/>
    <w:basedOn w:val="Normal"/>
    <w:rsid w:val="007F2685"/>
    <w:pPr>
      <w:numPr>
        <w:numId w:val="2"/>
      </w:numPr>
      <w:ind w:left="835" w:hanging="591"/>
      <w:outlineLvl w:val="0"/>
    </w:pPr>
    <w:rPr>
      <w:rFonts w:ascii="Shruti" w:hAnsi="Shruti"/>
    </w:rPr>
  </w:style>
  <w:style w:type="paragraph" w:styleId="Revision">
    <w:name w:val="Revision"/>
    <w:hidden/>
    <w:uiPriority w:val="99"/>
    <w:semiHidden/>
    <w:rsid w:val="009D3CF0"/>
    <w:rPr>
      <w:rFonts w:ascii="Arial" w:hAnsi="Arial"/>
      <w:sz w:val="24"/>
      <w:szCs w:val="24"/>
    </w:rPr>
  </w:style>
  <w:style w:type="character" w:styleId="Hyperlink">
    <w:name w:val="Hyperlink"/>
    <w:uiPriority w:val="99"/>
    <w:rsid w:val="003A77BD"/>
    <w:rPr>
      <w:rFonts w:cs="Times New Roman"/>
      <w:color w:val="0000FF"/>
      <w:u w:val="single"/>
    </w:rPr>
  </w:style>
  <w:style w:type="paragraph" w:styleId="ListParagraph">
    <w:name w:val="List Paragraph"/>
    <w:basedOn w:val="Normal"/>
    <w:uiPriority w:val="1"/>
    <w:qFormat/>
    <w:rsid w:val="00A71293"/>
    <w:pPr>
      <w:ind w:left="720"/>
      <w:contextualSpacing/>
    </w:pPr>
  </w:style>
  <w:style w:type="character" w:styleId="CommentReference">
    <w:name w:val="annotation reference"/>
    <w:basedOn w:val="DefaultParagraphFont"/>
    <w:rsid w:val="00566299"/>
    <w:rPr>
      <w:sz w:val="16"/>
      <w:szCs w:val="16"/>
    </w:rPr>
  </w:style>
  <w:style w:type="paragraph" w:styleId="CommentText">
    <w:name w:val="annotation text"/>
    <w:basedOn w:val="Normal"/>
    <w:link w:val="CommentTextChar"/>
    <w:rsid w:val="00566299"/>
    <w:rPr>
      <w:sz w:val="20"/>
      <w:szCs w:val="20"/>
    </w:rPr>
  </w:style>
  <w:style w:type="character" w:customStyle="1" w:styleId="CommentTextChar">
    <w:name w:val="Comment Text Char"/>
    <w:basedOn w:val="DefaultParagraphFont"/>
    <w:link w:val="CommentText"/>
    <w:rsid w:val="00566299"/>
    <w:rPr>
      <w:rFonts w:ascii="Arial" w:hAnsi="Arial"/>
    </w:rPr>
  </w:style>
  <w:style w:type="paragraph" w:styleId="CommentSubject">
    <w:name w:val="annotation subject"/>
    <w:basedOn w:val="CommentText"/>
    <w:next w:val="CommentText"/>
    <w:link w:val="CommentSubjectChar"/>
    <w:rsid w:val="00566299"/>
    <w:rPr>
      <w:b/>
      <w:bCs/>
    </w:rPr>
  </w:style>
  <w:style w:type="character" w:customStyle="1" w:styleId="CommentSubjectChar">
    <w:name w:val="Comment Subject Char"/>
    <w:basedOn w:val="CommentTextChar"/>
    <w:link w:val="CommentSubject"/>
    <w:rsid w:val="00566299"/>
    <w:rPr>
      <w:rFonts w:ascii="Arial" w:hAnsi="Arial"/>
      <w:b/>
      <w:bCs/>
    </w:rPr>
  </w:style>
  <w:style w:type="paragraph" w:styleId="FootnoteText">
    <w:name w:val="footnote text"/>
    <w:basedOn w:val="Normal"/>
    <w:link w:val="FootnoteTextChar"/>
    <w:rsid w:val="0025089E"/>
    <w:rPr>
      <w:sz w:val="20"/>
      <w:szCs w:val="20"/>
    </w:rPr>
  </w:style>
  <w:style w:type="character" w:customStyle="1" w:styleId="FootnoteTextChar">
    <w:name w:val="Footnote Text Char"/>
    <w:basedOn w:val="DefaultParagraphFont"/>
    <w:link w:val="FootnoteText"/>
    <w:rsid w:val="0025089E"/>
    <w:rPr>
      <w:rFonts w:ascii="Arial" w:hAnsi="Arial"/>
    </w:rPr>
  </w:style>
  <w:style w:type="character" w:styleId="UnresolvedMention">
    <w:name w:val="Unresolved Mention"/>
    <w:basedOn w:val="DefaultParagraphFont"/>
    <w:uiPriority w:val="99"/>
    <w:semiHidden/>
    <w:unhideWhenUsed/>
    <w:rsid w:val="00926E38"/>
    <w:rPr>
      <w:color w:val="605E5C"/>
      <w:shd w:val="clear" w:color="auto" w:fill="E1DFDD"/>
    </w:rPr>
  </w:style>
  <w:style w:type="character" w:styleId="FollowedHyperlink">
    <w:name w:val="FollowedHyperlink"/>
    <w:basedOn w:val="DefaultParagraphFont"/>
    <w:rsid w:val="00926E38"/>
    <w:rPr>
      <w:color w:val="954F72" w:themeColor="followedHyperlink"/>
      <w:u w:val="single"/>
    </w:rPr>
  </w:style>
  <w:style w:type="character" w:customStyle="1" w:styleId="Heading1Char">
    <w:name w:val="Heading 1 Char"/>
    <w:basedOn w:val="DefaultParagraphFont"/>
    <w:link w:val="Heading1"/>
    <w:rsid w:val="00910439"/>
    <w:rPr>
      <w:rFonts w:ascii="Arial" w:eastAsiaTheme="majorEastAsia" w:hAnsi="Arial" w:cstheme="majorBidi"/>
      <w:caps/>
      <w:sz w:val="22"/>
      <w:szCs w:val="22"/>
    </w:rPr>
  </w:style>
  <w:style w:type="character" w:styleId="Mention">
    <w:name w:val="Mention"/>
    <w:basedOn w:val="DefaultParagraphFont"/>
    <w:uiPriority w:val="99"/>
    <w:unhideWhenUsed/>
    <w:rsid w:val="00AC49C2"/>
    <w:rPr>
      <w:color w:val="2B579A"/>
      <w:shd w:val="clear" w:color="auto" w:fill="E1DFDD"/>
    </w:rPr>
  </w:style>
  <w:style w:type="paragraph" w:customStyle="1" w:styleId="attachmenttitle">
    <w:name w:val="attachment title"/>
    <w:next w:val="BodyText"/>
    <w:qFormat/>
    <w:rsid w:val="00910439"/>
    <w:pPr>
      <w:keepNext/>
      <w:keepLines/>
      <w:widowControl w:val="0"/>
      <w:spacing w:after="220"/>
      <w:jc w:val="center"/>
      <w:outlineLvl w:val="0"/>
    </w:pPr>
    <w:rPr>
      <w:rFonts w:ascii="Arial" w:hAnsi="Arial" w:cs="Arial"/>
      <w:sz w:val="22"/>
      <w:szCs w:val="22"/>
    </w:rPr>
  </w:style>
  <w:style w:type="paragraph" w:styleId="BodyText">
    <w:name w:val="Body Text"/>
    <w:link w:val="BodyTextChar"/>
    <w:rsid w:val="00910439"/>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910439"/>
    <w:rPr>
      <w:rFonts w:ascii="Arial" w:eastAsiaTheme="minorHAnsi" w:hAnsi="Arial" w:cs="Arial"/>
      <w:sz w:val="22"/>
      <w:szCs w:val="22"/>
    </w:rPr>
  </w:style>
  <w:style w:type="paragraph" w:customStyle="1" w:styleId="BodyText-table">
    <w:name w:val="Body Text - table"/>
    <w:qFormat/>
    <w:rsid w:val="00910439"/>
    <w:rPr>
      <w:rFonts w:ascii="Arial" w:eastAsiaTheme="minorHAnsi" w:hAnsi="Arial" w:cstheme="minorBidi"/>
      <w:sz w:val="22"/>
      <w:szCs w:val="22"/>
    </w:rPr>
  </w:style>
  <w:style w:type="paragraph" w:styleId="BodyText2">
    <w:name w:val="Body Text 2"/>
    <w:link w:val="BodyText2Char"/>
    <w:rsid w:val="00910439"/>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910439"/>
    <w:rPr>
      <w:rFonts w:ascii="Arial" w:eastAsiaTheme="majorEastAsia" w:hAnsi="Arial" w:cstheme="majorBidi"/>
      <w:sz w:val="22"/>
      <w:szCs w:val="22"/>
    </w:rPr>
  </w:style>
  <w:style w:type="paragraph" w:styleId="BodyText3">
    <w:name w:val="Body Text 3"/>
    <w:basedOn w:val="BodyText"/>
    <w:link w:val="BodyText3Char"/>
    <w:rsid w:val="00910439"/>
    <w:pPr>
      <w:ind w:left="720"/>
    </w:pPr>
    <w:rPr>
      <w:rFonts w:eastAsiaTheme="majorEastAsia" w:cstheme="majorBidi"/>
    </w:rPr>
  </w:style>
  <w:style w:type="character" w:customStyle="1" w:styleId="BodyText3Char">
    <w:name w:val="Body Text 3 Char"/>
    <w:basedOn w:val="DefaultParagraphFont"/>
    <w:link w:val="BodyText3"/>
    <w:rsid w:val="00910439"/>
    <w:rPr>
      <w:rFonts w:ascii="Arial" w:eastAsiaTheme="majorEastAsia" w:hAnsi="Arial" w:cstheme="majorBidi"/>
      <w:sz w:val="22"/>
      <w:szCs w:val="22"/>
    </w:rPr>
  </w:style>
  <w:style w:type="paragraph" w:customStyle="1" w:styleId="EffectiveDate">
    <w:name w:val="Effective Date"/>
    <w:next w:val="BodyText"/>
    <w:qFormat/>
    <w:rsid w:val="00910439"/>
    <w:pPr>
      <w:spacing w:before="220" w:after="440"/>
      <w:jc w:val="center"/>
    </w:pPr>
    <w:rPr>
      <w:rFonts w:ascii="Arial" w:hAnsi="Arial" w:cs="Arial"/>
      <w:sz w:val="22"/>
      <w:szCs w:val="22"/>
    </w:rPr>
  </w:style>
  <w:style w:type="paragraph" w:customStyle="1" w:styleId="END">
    <w:name w:val="END"/>
    <w:next w:val="BodyText"/>
    <w:qFormat/>
    <w:rsid w:val="00910439"/>
    <w:pPr>
      <w:autoSpaceDE w:val="0"/>
      <w:autoSpaceDN w:val="0"/>
      <w:adjustRightInd w:val="0"/>
      <w:spacing w:before="440" w:after="440"/>
      <w:jc w:val="center"/>
    </w:pPr>
    <w:rPr>
      <w:rFonts w:ascii="Arial" w:hAnsi="Arial" w:cs="Arial"/>
      <w:sz w:val="22"/>
      <w:szCs w:val="22"/>
    </w:rPr>
  </w:style>
  <w:style w:type="character" w:customStyle="1" w:styleId="Heading2Char">
    <w:name w:val="Heading 2 Char"/>
    <w:basedOn w:val="DefaultParagraphFont"/>
    <w:link w:val="Heading2"/>
    <w:rsid w:val="00910439"/>
    <w:rPr>
      <w:rFonts w:ascii="Arial" w:eastAsiaTheme="majorEastAsia" w:hAnsi="Arial" w:cstheme="majorBidi"/>
      <w:sz w:val="22"/>
      <w:szCs w:val="22"/>
    </w:rPr>
  </w:style>
  <w:style w:type="character" w:customStyle="1" w:styleId="Heading3Char">
    <w:name w:val="Heading 3 Char"/>
    <w:basedOn w:val="DefaultParagraphFont"/>
    <w:link w:val="Heading3"/>
    <w:rsid w:val="00910439"/>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910439"/>
    <w:rPr>
      <w:rFonts w:asciiTheme="majorHAnsi" w:eastAsiaTheme="majorEastAsia" w:hAnsiTheme="majorHAnsi" w:cstheme="majorBidi"/>
      <w:iCs/>
      <w:sz w:val="22"/>
      <w:szCs w:val="22"/>
    </w:rPr>
  </w:style>
  <w:style w:type="table" w:customStyle="1" w:styleId="IM">
    <w:name w:val="IM"/>
    <w:basedOn w:val="TableNormal"/>
    <w:uiPriority w:val="99"/>
    <w:rsid w:val="00910439"/>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910439"/>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910439"/>
    <w:pPr>
      <w:spacing w:before="220" w:after="220"/>
      <w:jc w:val="center"/>
    </w:pPr>
    <w:rPr>
      <w:rFonts w:ascii="Arial" w:hAnsi="Arial" w:cs="Arial"/>
      <w:sz w:val="22"/>
      <w:szCs w:val="22"/>
    </w:rPr>
  </w:style>
  <w:style w:type="character" w:customStyle="1" w:styleId="TitleChar">
    <w:name w:val="Title Char"/>
    <w:basedOn w:val="DefaultParagraphFont"/>
    <w:link w:val="Title"/>
    <w:rsid w:val="00910439"/>
    <w:rPr>
      <w:rFonts w:ascii="Arial" w:hAnsi="Arial" w:cs="Arial"/>
      <w:sz w:val="22"/>
      <w:szCs w:val="22"/>
    </w:rPr>
  </w:style>
  <w:style w:type="paragraph" w:customStyle="1" w:styleId="NRCINSPECTIONMANUAL">
    <w:name w:val="NRC INSPECTION MANUAL"/>
    <w:next w:val="BodyText"/>
    <w:link w:val="NRCINSPECTIONMANUALChar"/>
    <w:qFormat/>
    <w:rsid w:val="00910439"/>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910439"/>
    <w:rPr>
      <w:rFonts w:ascii="Arial" w:eastAsiaTheme="minorHAnsi"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file:///C:\ADRO\DIRS\IRIB\Inspection%20Manual%20Documents\Change%20Notices\CN%202012\CN%2012-XXX%20IMC%200305%20IMC%200306%20IMC%200320%20IMC%202201A" TargetMode="Externa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64802A5-412F-4C69-8954-3AA765044E2D}">
  <ds:schemaRefs>
    <ds:schemaRef ds:uri="http://schemas.openxmlformats.org/officeDocument/2006/bibliography"/>
  </ds:schemaRefs>
</ds:datastoreItem>
</file>

<file path=customXml/itemProps2.xml><?xml version="1.0" encoding="utf-8"?>
<ds:datastoreItem xmlns:ds="http://schemas.openxmlformats.org/officeDocument/2006/customXml" ds:itemID="{98642C43-21E9-4C14-B041-C7F7D56883CA}">
  <ds:schemaRefs>
    <ds:schemaRef ds:uri="http://schemas.microsoft.com/sharepoint/v3/contenttype/forms"/>
  </ds:schemaRefs>
</ds:datastoreItem>
</file>

<file path=customXml/itemProps3.xml><?xml version="1.0" encoding="utf-8"?>
<ds:datastoreItem xmlns:ds="http://schemas.openxmlformats.org/officeDocument/2006/customXml" ds:itemID="{AD5D09BF-2F37-484C-85E2-6A18F1CE5D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34711D-989B-4D74-9F6D-48B81A614A82}">
  <ds:schemaRefs>
    <ds:schemaRef ds:uri="http://purl.org/dc/terms/"/>
    <ds:schemaRef ds:uri="http://schemas.openxmlformats.org/package/2006/metadata/core-properties"/>
    <ds:schemaRef ds:uri="http://schemas.microsoft.com/office/2006/documentManagement/types"/>
    <ds:schemaRef ds:uri="4ebc427b-1bcf-4856-a750-efc6bf2bcca6"/>
    <ds:schemaRef ds:uri="http://purl.org/dc/elements/1.1/"/>
    <ds:schemaRef ds:uri="http://schemas.microsoft.com/office/2006/metadata/properties"/>
    <ds:schemaRef ds:uri="http://schemas.microsoft.com/office/infopath/2007/PartnerControls"/>
    <ds:schemaRef ds:uri="http://schemas.microsoft.com/sharepoint/v3"/>
    <ds:schemaRef ds:uri="bd536709-b854-4f3b-a247-393f1123cff3"/>
    <ds:schemaRef ds:uri="http://www.w3.org/XML/1998/namespace"/>
    <ds:schemaRef ds:uri="http://purl.org/dc/dcmityp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3</TotalTime>
  <Pages>9</Pages>
  <Words>2061</Words>
  <Characters>11750</Characters>
  <Application>Microsoft Office Word</Application>
  <DocSecurity>2</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13784</CharactersWithSpaces>
  <SharedDoc>false</SharedDoc>
  <HLinks>
    <vt:vector size="12" baseType="variant">
      <vt:variant>
        <vt:i4>65635</vt:i4>
      </vt:variant>
      <vt:variant>
        <vt:i4>9</vt:i4>
      </vt:variant>
      <vt:variant>
        <vt:i4>0</vt:i4>
      </vt:variant>
      <vt:variant>
        <vt:i4>5</vt:i4>
      </vt:variant>
      <vt:variant>
        <vt:lpwstr>C:\ADRO\DIRS\IRIB\Inspection Manual Documents\Change Notices\CN 2012\CN 12-XXX IMC 0305 IMC 0306 IMC 0320 IMC 2201A</vt:lpwstr>
      </vt:variant>
      <vt:variant>
        <vt:lpwstr/>
      </vt:variant>
      <vt:variant>
        <vt:i4>1507332</vt:i4>
      </vt:variant>
      <vt:variant>
        <vt:i4>0</vt:i4>
      </vt:variant>
      <vt:variant>
        <vt:i4>0</vt:i4>
      </vt:variant>
      <vt:variant>
        <vt:i4>5</vt:i4>
      </vt:variant>
      <vt:variant>
        <vt:lpwstr>https://drupal.nrc.gov/sunsi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5</cp:revision>
  <dcterms:created xsi:type="dcterms:W3CDTF">2024-12-13T17:55:00Z</dcterms:created>
  <dcterms:modified xsi:type="dcterms:W3CDTF">2024-12-13T17:59:00Z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